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81F64" w14:textId="555D3F4B" w:rsidR="00A6284C" w:rsidRPr="00BA1F07" w:rsidRDefault="00A6284C" w:rsidP="00A6284C">
      <w:pPr>
        <w:jc w:val="right"/>
        <w:rPr>
          <w:rFonts w:cs="Arial"/>
          <w:b/>
          <w:color w:val="7030A0"/>
          <w:sz w:val="32"/>
        </w:rPr>
      </w:pPr>
    </w:p>
    <w:p w14:paraId="6A1910C6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0A64BAE3" w14:textId="5BC618E7" w:rsidR="00A6284C" w:rsidRDefault="00160D7F" w:rsidP="00A6284C">
      <w:pPr>
        <w:ind w:right="113"/>
        <w:jc w:val="right"/>
        <w:rPr>
          <w:rFonts w:cs="Arial"/>
          <w:b/>
          <w:color w:val="7030A0"/>
          <w:sz w:val="32"/>
        </w:rPr>
      </w:pPr>
      <w:r>
        <w:rPr>
          <w:noProof/>
          <w:lang w:eastAsia="cs-CZ"/>
        </w:rPr>
        <w:drawing>
          <wp:inline distT="0" distB="0" distL="0" distR="0" wp14:anchorId="59B64B8E" wp14:editId="417D672B">
            <wp:extent cx="4506037" cy="1066800"/>
            <wp:effectExtent l="0" t="0" r="889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tb40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7663" cy="107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23ABB" w14:textId="77777777" w:rsidR="00844938" w:rsidRDefault="00844938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5E90904A" w14:textId="77777777" w:rsidR="00844938" w:rsidRDefault="00844938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6AFC5C25" w14:textId="77777777" w:rsidR="00A6284C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6E67DB8B" w14:textId="77777777" w:rsidR="00A6284C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B40B180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BE65DA8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0FA3CDED" w14:textId="66A1E8FC" w:rsidR="00844938" w:rsidRPr="00691411" w:rsidRDefault="00691411" w:rsidP="00A6284C">
      <w:pPr>
        <w:ind w:right="454"/>
        <w:jc w:val="right"/>
        <w:rPr>
          <w:rFonts w:cs="Arial"/>
          <w:b/>
          <w:color w:val="C45911" w:themeColor="accent2" w:themeShade="BF"/>
          <w:sz w:val="56"/>
          <w:szCs w:val="56"/>
        </w:rPr>
      </w:pPr>
      <w:r w:rsidRPr="00691411">
        <w:rPr>
          <w:rFonts w:cs="Arial"/>
          <w:b/>
          <w:color w:val="C45911" w:themeColor="accent2" w:themeShade="BF"/>
          <w:sz w:val="56"/>
          <w:szCs w:val="56"/>
        </w:rPr>
        <w:t>Sebeh</w:t>
      </w:r>
      <w:r w:rsidR="00844938" w:rsidRPr="00691411">
        <w:rPr>
          <w:rFonts w:cs="Arial"/>
          <w:b/>
          <w:color w:val="C45911" w:themeColor="accent2" w:themeShade="BF"/>
          <w:sz w:val="56"/>
          <w:szCs w:val="56"/>
        </w:rPr>
        <w:t xml:space="preserve">odnotící zpráva </w:t>
      </w:r>
    </w:p>
    <w:p w14:paraId="1A1FB30C" w14:textId="235C6A11" w:rsidR="00A6284C" w:rsidRPr="00691411" w:rsidRDefault="00844938" w:rsidP="00A6284C">
      <w:pPr>
        <w:ind w:right="454"/>
        <w:jc w:val="right"/>
        <w:rPr>
          <w:rFonts w:cs="Arial"/>
          <w:b/>
          <w:color w:val="C45911" w:themeColor="accent2" w:themeShade="BF"/>
          <w:sz w:val="56"/>
          <w:szCs w:val="56"/>
        </w:rPr>
      </w:pPr>
      <w:r w:rsidRPr="00691411">
        <w:rPr>
          <w:rFonts w:cs="Arial"/>
          <w:b/>
          <w:color w:val="C45911" w:themeColor="accent2" w:themeShade="BF"/>
          <w:sz w:val="56"/>
          <w:szCs w:val="56"/>
        </w:rPr>
        <w:t>studijního programu</w:t>
      </w:r>
    </w:p>
    <w:p w14:paraId="4D24A4CE" w14:textId="77777777" w:rsidR="00A6284C" w:rsidRDefault="00A6284C" w:rsidP="00A6284C">
      <w:pPr>
        <w:ind w:right="454"/>
        <w:jc w:val="right"/>
        <w:rPr>
          <w:rFonts w:cs="Arial"/>
          <w:b/>
          <w:color w:val="7030A0"/>
          <w:sz w:val="40"/>
        </w:rPr>
      </w:pPr>
    </w:p>
    <w:p w14:paraId="2DC04549" w14:textId="77777777" w:rsidR="00125E7C" w:rsidRDefault="00331454" w:rsidP="00562B12">
      <w:pPr>
        <w:ind w:right="454"/>
        <w:jc w:val="right"/>
        <w:rPr>
          <w:rFonts w:cs="Arial"/>
          <w:b/>
          <w:color w:val="000000" w:themeColor="text1"/>
          <w:sz w:val="36"/>
          <w:szCs w:val="36"/>
        </w:rPr>
      </w:pPr>
      <w:r w:rsidRPr="00970F25">
        <w:rPr>
          <w:rFonts w:cs="Arial"/>
          <w:b/>
          <w:color w:val="000000" w:themeColor="text1"/>
          <w:sz w:val="36"/>
          <w:szCs w:val="36"/>
        </w:rPr>
        <w:t>Bakalář</w:t>
      </w:r>
      <w:bookmarkStart w:id="0" w:name="_GoBack"/>
      <w:bookmarkEnd w:id="0"/>
      <w:r w:rsidRPr="00970F25">
        <w:rPr>
          <w:rFonts w:cs="Arial"/>
          <w:b/>
          <w:color w:val="000000" w:themeColor="text1"/>
          <w:sz w:val="36"/>
          <w:szCs w:val="36"/>
        </w:rPr>
        <w:t>ský studijní program</w:t>
      </w:r>
      <w:r w:rsidR="00125E7C">
        <w:rPr>
          <w:rFonts w:cs="Arial"/>
          <w:b/>
          <w:color w:val="000000" w:themeColor="text1"/>
          <w:sz w:val="36"/>
          <w:szCs w:val="36"/>
        </w:rPr>
        <w:t xml:space="preserve"> </w:t>
      </w:r>
    </w:p>
    <w:p w14:paraId="1E847BA0" w14:textId="22478B86" w:rsidR="000F4FB7" w:rsidRDefault="00125E7C" w:rsidP="00562B12">
      <w:pPr>
        <w:ind w:right="454"/>
        <w:jc w:val="right"/>
        <w:rPr>
          <w:rFonts w:cs="Arial"/>
          <w:b/>
          <w:color w:val="000000" w:themeColor="text1"/>
          <w:sz w:val="36"/>
          <w:szCs w:val="36"/>
        </w:rPr>
      </w:pPr>
      <w:r>
        <w:rPr>
          <w:rFonts w:cs="Arial"/>
          <w:b/>
          <w:color w:val="000000" w:themeColor="text1"/>
          <w:sz w:val="36"/>
          <w:szCs w:val="36"/>
        </w:rPr>
        <w:t>Učitelství pro mateřské školy</w:t>
      </w:r>
    </w:p>
    <w:p w14:paraId="74BDDD29" w14:textId="77777777" w:rsidR="00331454" w:rsidRPr="00DC01FF" w:rsidRDefault="00331454" w:rsidP="00A6284C">
      <w:pPr>
        <w:ind w:right="454"/>
        <w:jc w:val="right"/>
        <w:rPr>
          <w:rFonts w:cs="Arial"/>
          <w:b/>
          <w:color w:val="7030A0"/>
          <w:sz w:val="40"/>
        </w:rPr>
      </w:pPr>
    </w:p>
    <w:p w14:paraId="32DA5EE3" w14:textId="1707EC9F" w:rsidR="00A6284C" w:rsidRPr="00691411" w:rsidRDefault="00844938" w:rsidP="00A6284C">
      <w:pPr>
        <w:ind w:right="454"/>
        <w:jc w:val="right"/>
        <w:rPr>
          <w:rFonts w:cs="Arial"/>
          <w:color w:val="C45911" w:themeColor="accent2" w:themeShade="BF"/>
          <w:sz w:val="38"/>
          <w:szCs w:val="38"/>
        </w:rPr>
      </w:pPr>
      <w:r w:rsidRPr="00691411">
        <w:rPr>
          <w:rFonts w:cs="Arial"/>
          <w:color w:val="C45911" w:themeColor="accent2" w:themeShade="BF"/>
          <w:sz w:val="38"/>
          <w:szCs w:val="38"/>
        </w:rPr>
        <w:t>Univerzita</w:t>
      </w:r>
      <w:r w:rsidR="00A6284C" w:rsidRPr="00691411">
        <w:rPr>
          <w:rFonts w:cs="Arial"/>
          <w:color w:val="C45911" w:themeColor="accent2" w:themeShade="BF"/>
          <w:sz w:val="38"/>
          <w:szCs w:val="38"/>
        </w:rPr>
        <w:t xml:space="preserve"> </w:t>
      </w:r>
      <w:r w:rsidR="00691411" w:rsidRPr="00691411">
        <w:rPr>
          <w:rFonts w:cs="Arial"/>
          <w:color w:val="C45911" w:themeColor="accent2" w:themeShade="BF"/>
          <w:sz w:val="38"/>
          <w:szCs w:val="38"/>
        </w:rPr>
        <w:t>Tomáše Bati ve Zlíně</w:t>
      </w:r>
      <w:r w:rsidR="00A6284C" w:rsidRPr="00691411">
        <w:rPr>
          <w:rFonts w:cs="Arial"/>
          <w:color w:val="C45911" w:themeColor="accent2" w:themeShade="BF"/>
          <w:sz w:val="38"/>
          <w:szCs w:val="38"/>
        </w:rPr>
        <w:t xml:space="preserve"> </w:t>
      </w:r>
    </w:p>
    <w:p w14:paraId="7E770101" w14:textId="08097008" w:rsidR="00A6284C" w:rsidRPr="00DC01FF" w:rsidRDefault="00A6284C" w:rsidP="00A6284C">
      <w:pPr>
        <w:ind w:right="454"/>
        <w:jc w:val="right"/>
        <w:rPr>
          <w:rFonts w:cs="Arial"/>
          <w:color w:val="7030A0"/>
          <w:sz w:val="38"/>
          <w:szCs w:val="38"/>
        </w:rPr>
      </w:pPr>
    </w:p>
    <w:p w14:paraId="366E7BB3" w14:textId="77777777" w:rsidR="00A6284C" w:rsidRPr="00DC01FF" w:rsidRDefault="00A6284C" w:rsidP="00844938">
      <w:pPr>
        <w:ind w:right="454"/>
        <w:rPr>
          <w:rFonts w:cs="Arial"/>
          <w:b/>
          <w:color w:val="7030A0"/>
          <w:sz w:val="40"/>
          <w:szCs w:val="40"/>
        </w:rPr>
      </w:pPr>
    </w:p>
    <w:p w14:paraId="478C5114" w14:textId="77777777" w:rsidR="00A6284C" w:rsidRPr="00DC01FF" w:rsidRDefault="00A6284C" w:rsidP="00A6284C">
      <w:pPr>
        <w:ind w:right="454"/>
        <w:jc w:val="right"/>
        <w:rPr>
          <w:rFonts w:cs="Arial"/>
          <w:b/>
          <w:color w:val="7030A0"/>
          <w:sz w:val="52"/>
        </w:rPr>
      </w:pPr>
    </w:p>
    <w:p w14:paraId="6D0F37F1" w14:textId="61EC9D47" w:rsidR="00A6284C" w:rsidRPr="00691411" w:rsidRDefault="00562B12" w:rsidP="00A6284C">
      <w:pPr>
        <w:ind w:right="454"/>
        <w:jc w:val="right"/>
        <w:rPr>
          <w:rFonts w:cs="Arial"/>
          <w:color w:val="C45911" w:themeColor="accent2" w:themeShade="BF"/>
          <w:sz w:val="44"/>
          <w:szCs w:val="44"/>
        </w:rPr>
      </w:pPr>
      <w:r>
        <w:rPr>
          <w:rFonts w:cs="Arial"/>
          <w:color w:val="C45911" w:themeColor="accent2" w:themeShade="BF"/>
          <w:sz w:val="44"/>
          <w:szCs w:val="44"/>
        </w:rPr>
        <w:t>08</w:t>
      </w:r>
      <w:r w:rsidR="00970F25" w:rsidRPr="00691411">
        <w:rPr>
          <w:rFonts w:cs="Arial"/>
          <w:color w:val="C45911" w:themeColor="accent2" w:themeShade="BF"/>
          <w:sz w:val="44"/>
          <w:szCs w:val="44"/>
        </w:rPr>
        <w:t>/</w:t>
      </w:r>
      <w:r>
        <w:rPr>
          <w:rFonts w:cs="Arial"/>
          <w:color w:val="C45911" w:themeColor="accent2" w:themeShade="BF"/>
          <w:sz w:val="44"/>
          <w:szCs w:val="44"/>
        </w:rPr>
        <w:t>2021</w:t>
      </w:r>
    </w:p>
    <w:p w14:paraId="7BE203EB" w14:textId="77777777" w:rsidR="00A6284C" w:rsidRPr="00BA1F07" w:rsidRDefault="00A6284C" w:rsidP="00A6284C">
      <w:pPr>
        <w:pStyle w:val="Bezmezer"/>
        <w:ind w:right="113"/>
        <w:rPr>
          <w:rFonts w:ascii="Arial" w:hAnsi="Arial" w:cs="Arial"/>
          <w:color w:val="800080"/>
        </w:rPr>
      </w:pPr>
    </w:p>
    <w:p w14:paraId="28BD59D0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032B5BC1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316BB0C3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0B6904C8" w14:textId="5A3ED58D" w:rsidR="00A6284C" w:rsidRDefault="00A6284C" w:rsidP="00844938">
      <w:pPr>
        <w:ind w:right="454"/>
        <w:rPr>
          <w:rFonts w:cs="Arial"/>
          <w:color w:val="7030A0"/>
          <w:sz w:val="38"/>
          <w:szCs w:val="38"/>
        </w:rPr>
      </w:pPr>
    </w:p>
    <w:p w14:paraId="379356E4" w14:textId="77777777" w:rsidR="00FA4CD4" w:rsidRDefault="00FA4CD4" w:rsidP="00844938">
      <w:pPr>
        <w:ind w:right="454"/>
        <w:rPr>
          <w:rFonts w:cs="Arial"/>
          <w:color w:val="7030A0"/>
          <w:sz w:val="38"/>
          <w:szCs w:val="38"/>
        </w:rPr>
      </w:pPr>
    </w:p>
    <w:p w14:paraId="3029E7FD" w14:textId="77777777" w:rsidR="006528C6" w:rsidRDefault="006528C6" w:rsidP="00844938">
      <w:pPr>
        <w:ind w:right="454"/>
        <w:rPr>
          <w:rFonts w:cs="Arial"/>
          <w:color w:val="7030A0"/>
          <w:sz w:val="32"/>
          <w:szCs w:val="32"/>
        </w:rPr>
      </w:pPr>
    </w:p>
    <w:p w14:paraId="073B9BF4" w14:textId="56B2CC40" w:rsidR="00A43A87" w:rsidRPr="00FA4CD4" w:rsidRDefault="00844938" w:rsidP="00FA4CD4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Fakulta: </w:t>
      </w:r>
      <w:r w:rsidR="00562B12">
        <w:rPr>
          <w:rFonts w:ascii="Arial Narrow" w:hAnsi="Arial Narrow" w:cs="Arial"/>
          <w:color w:val="C45911" w:themeColor="accent2" w:themeShade="BF"/>
          <w:sz w:val="32"/>
          <w:szCs w:val="32"/>
        </w:rPr>
        <w:t>Fakulta humanitních studií</w:t>
      </w:r>
    </w:p>
    <w:p w14:paraId="54FC24DB" w14:textId="3D28AD2B" w:rsidR="00FA4CD4" w:rsidRPr="00691411" w:rsidRDefault="00FA4CD4" w:rsidP="00FA4CD4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Studijní program: </w:t>
      </w:r>
      <w:r w:rsidR="00646289">
        <w:rPr>
          <w:rFonts w:ascii="Arial Narrow" w:hAnsi="Arial Narrow" w:cs="Arial"/>
          <w:color w:val="C45911" w:themeColor="accent2" w:themeShade="BF"/>
          <w:sz w:val="32"/>
          <w:szCs w:val="32"/>
        </w:rPr>
        <w:t>Specializace v pedagogice</w:t>
      </w:r>
      <w:r w:rsidR="00646289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</w:t>
      </w: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/ studijní obor: </w:t>
      </w:r>
      <w:r w:rsidR="00646289">
        <w:rPr>
          <w:rFonts w:ascii="Arial Narrow" w:hAnsi="Arial Narrow" w:cs="Arial"/>
          <w:color w:val="C45911" w:themeColor="accent2" w:themeShade="BF"/>
          <w:sz w:val="32"/>
          <w:szCs w:val="32"/>
        </w:rPr>
        <w:t>Učitelství pro mateřské školy</w:t>
      </w:r>
      <w:r w:rsidR="00646289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</w:t>
      </w:r>
    </w:p>
    <w:p w14:paraId="5C762C2B" w14:textId="77777777" w:rsidR="00FA4CD4" w:rsidRPr="00691411" w:rsidRDefault="00FA4CD4" w:rsidP="00FA4CD4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Garant studijního oboru: </w:t>
      </w:r>
      <w:r>
        <w:rPr>
          <w:rFonts w:ascii="Arial Narrow" w:hAnsi="Arial Narrow" w:cs="Arial"/>
          <w:color w:val="C45911" w:themeColor="accent2" w:themeShade="BF"/>
          <w:sz w:val="32"/>
          <w:szCs w:val="32"/>
        </w:rPr>
        <w:t>doc. PaedDr. Jana Majerčíková, PhD.</w:t>
      </w:r>
    </w:p>
    <w:p w14:paraId="31EA3DE1" w14:textId="77777777" w:rsidR="00FA4CD4" w:rsidRDefault="00FA4CD4" w:rsidP="001504F5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</w:p>
    <w:p w14:paraId="708EEBD6" w14:textId="601333B8" w:rsidR="00A6284C" w:rsidRPr="00F75C3F" w:rsidRDefault="00F75C3F" w:rsidP="001504F5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  <w:r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Část </w:t>
      </w:r>
      <w:r w:rsidR="004E7679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1</w:t>
      </w:r>
      <w:r w:rsidR="00691411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.</w:t>
      </w:r>
      <w:r w:rsidR="004E7679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)</w:t>
      </w:r>
      <w:r w:rsidR="001504F5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 Základní údaje</w:t>
      </w:r>
      <w:r w:rsidR="00087ACC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 o studijním </w:t>
      </w:r>
      <w:r w:rsidR="00FA4CD4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oboru/</w:t>
      </w:r>
      <w:r w:rsidR="00087ACC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programu</w:t>
      </w:r>
    </w:p>
    <w:p w14:paraId="35FA70F2" w14:textId="77777777" w:rsidR="00A6284C" w:rsidRPr="006965DC" w:rsidRDefault="00A6284C" w:rsidP="00A6284C">
      <w:pPr>
        <w:pStyle w:val="Bezmezer"/>
        <w:ind w:right="283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05"/>
        <w:gridCol w:w="5221"/>
      </w:tblGrid>
      <w:tr w:rsidR="001504F5" w:rsidRPr="00FB55D5" w14:paraId="6A0AEA37" w14:textId="77777777" w:rsidTr="00160D7F">
        <w:trPr>
          <w:trHeight w:val="357"/>
        </w:trPr>
        <w:tc>
          <w:tcPr>
            <w:tcW w:w="3805" w:type="dxa"/>
            <w:shd w:val="clear" w:color="auto" w:fill="F7CAAC" w:themeFill="accent2" w:themeFillTint="66"/>
          </w:tcPr>
          <w:p w14:paraId="63CBC5A9" w14:textId="4F7419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Název studijního programu</w:t>
            </w:r>
            <w:r w:rsidR="003371F2" w:rsidRPr="00160D7F">
              <w:rPr>
                <w:rFonts w:ascii="Arial" w:hAnsi="Arial" w:cs="Arial"/>
                <w:b/>
                <w:sz w:val="20"/>
              </w:rPr>
              <w:t>/oboru</w:t>
            </w:r>
          </w:p>
        </w:tc>
        <w:tc>
          <w:tcPr>
            <w:tcW w:w="5221" w:type="dxa"/>
            <w:shd w:val="clear" w:color="auto" w:fill="F7CAAC" w:themeFill="accent2" w:themeFillTint="66"/>
          </w:tcPr>
          <w:p w14:paraId="1B6AC4C1" w14:textId="3A2F7006" w:rsidR="001504F5" w:rsidRPr="00160D7F" w:rsidRDefault="00F162EB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F162EB">
              <w:rPr>
                <w:rFonts w:ascii="Arial" w:hAnsi="Arial" w:cs="Arial"/>
                <w:b/>
                <w:sz w:val="20"/>
              </w:rPr>
              <w:t>Učitelství pro mateřské školy</w:t>
            </w:r>
            <w:r>
              <w:rPr>
                <w:rFonts w:ascii="Arial" w:hAnsi="Arial" w:cs="Arial"/>
                <w:sz w:val="20"/>
              </w:rPr>
              <w:t xml:space="preserve"> (UMŠ)</w:t>
            </w:r>
          </w:p>
        </w:tc>
      </w:tr>
      <w:tr w:rsidR="001504F5" w:rsidRPr="00FB55D5" w14:paraId="3B2CF2C9" w14:textId="77777777" w:rsidTr="00691411">
        <w:trPr>
          <w:trHeight w:val="357"/>
        </w:trPr>
        <w:tc>
          <w:tcPr>
            <w:tcW w:w="3805" w:type="dxa"/>
          </w:tcPr>
          <w:p w14:paraId="3FC83279" w14:textId="3401C1E6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Typ studijního programu</w:t>
            </w:r>
            <w:r w:rsidR="003371F2" w:rsidRPr="00160D7F">
              <w:rPr>
                <w:rFonts w:ascii="Arial" w:hAnsi="Arial" w:cs="Arial"/>
                <w:sz w:val="20"/>
              </w:rPr>
              <w:t>/oboru</w:t>
            </w:r>
          </w:p>
        </w:tc>
        <w:tc>
          <w:tcPr>
            <w:tcW w:w="5221" w:type="dxa"/>
          </w:tcPr>
          <w:p w14:paraId="7E451469" w14:textId="29FEEC83" w:rsidR="001504F5" w:rsidRPr="00160D7F" w:rsidRDefault="00312599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r w:rsidR="007F5605">
              <w:rPr>
                <w:rFonts w:ascii="Arial" w:hAnsi="Arial" w:cs="Arial"/>
                <w:sz w:val="20"/>
              </w:rPr>
              <w:t>akalářský</w:t>
            </w:r>
          </w:p>
        </w:tc>
      </w:tr>
      <w:tr w:rsidR="001504F5" w:rsidRPr="00FB55D5" w14:paraId="2346E46C" w14:textId="77777777" w:rsidTr="00691411">
        <w:trPr>
          <w:trHeight w:val="357"/>
        </w:trPr>
        <w:tc>
          <w:tcPr>
            <w:tcW w:w="3805" w:type="dxa"/>
          </w:tcPr>
          <w:p w14:paraId="466ADF90" w14:textId="42785BF6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Profil studijního programu</w:t>
            </w:r>
            <w:r w:rsidR="003371F2" w:rsidRPr="00160D7F">
              <w:rPr>
                <w:rFonts w:ascii="Arial" w:hAnsi="Arial" w:cs="Arial"/>
                <w:sz w:val="20"/>
              </w:rPr>
              <w:t>/oboru</w:t>
            </w:r>
          </w:p>
        </w:tc>
        <w:tc>
          <w:tcPr>
            <w:tcW w:w="5221" w:type="dxa"/>
          </w:tcPr>
          <w:p w14:paraId="0D0F694A" w14:textId="06450E87" w:rsidR="001504F5" w:rsidRPr="00656A86" w:rsidRDefault="00312599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A21689">
              <w:rPr>
                <w:rFonts w:ascii="Arial" w:hAnsi="Arial" w:cs="Arial"/>
                <w:sz w:val="20"/>
              </w:rPr>
              <w:t>rofesní</w:t>
            </w:r>
          </w:p>
        </w:tc>
      </w:tr>
      <w:tr w:rsidR="001504F5" w:rsidRPr="00FB55D5" w14:paraId="28DE0ADF" w14:textId="77777777" w:rsidTr="00691411">
        <w:trPr>
          <w:trHeight w:val="357"/>
        </w:trPr>
        <w:tc>
          <w:tcPr>
            <w:tcW w:w="3805" w:type="dxa"/>
          </w:tcPr>
          <w:p w14:paraId="71B5C0F9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Forma studia</w:t>
            </w:r>
          </w:p>
        </w:tc>
        <w:tc>
          <w:tcPr>
            <w:tcW w:w="5221" w:type="dxa"/>
          </w:tcPr>
          <w:p w14:paraId="64B90412" w14:textId="323B0209" w:rsidR="001504F5" w:rsidRPr="00160D7F" w:rsidRDefault="007F560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prezenční i kombinovaná</w:t>
            </w:r>
          </w:p>
        </w:tc>
      </w:tr>
      <w:tr w:rsidR="001504F5" w:rsidRPr="00FB55D5" w14:paraId="3C7DE1E2" w14:textId="77777777" w:rsidTr="00691411">
        <w:trPr>
          <w:trHeight w:val="357"/>
        </w:trPr>
        <w:tc>
          <w:tcPr>
            <w:tcW w:w="3805" w:type="dxa"/>
          </w:tcPr>
          <w:p w14:paraId="6953C8CD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Standardní doba studia</w:t>
            </w:r>
          </w:p>
        </w:tc>
        <w:tc>
          <w:tcPr>
            <w:tcW w:w="5221" w:type="dxa"/>
          </w:tcPr>
          <w:p w14:paraId="4E4B5EBA" w14:textId="6FAB556C" w:rsidR="001504F5" w:rsidRPr="00160D7F" w:rsidRDefault="006B0D37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roky</w:t>
            </w:r>
          </w:p>
        </w:tc>
      </w:tr>
      <w:tr w:rsidR="001504F5" w:rsidRPr="00FB55D5" w14:paraId="578DF757" w14:textId="77777777" w:rsidTr="00691411">
        <w:trPr>
          <w:trHeight w:val="357"/>
        </w:trPr>
        <w:tc>
          <w:tcPr>
            <w:tcW w:w="3805" w:type="dxa"/>
          </w:tcPr>
          <w:p w14:paraId="444F6C8C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 xml:space="preserve">Jazyk </w:t>
            </w:r>
            <w:r w:rsidR="00256C85" w:rsidRPr="00160D7F">
              <w:rPr>
                <w:rFonts w:ascii="Arial" w:hAnsi="Arial" w:cs="Arial"/>
                <w:sz w:val="20"/>
              </w:rPr>
              <w:t>výuky</w:t>
            </w:r>
          </w:p>
        </w:tc>
        <w:tc>
          <w:tcPr>
            <w:tcW w:w="5221" w:type="dxa"/>
          </w:tcPr>
          <w:p w14:paraId="360421B5" w14:textId="35A27557" w:rsidR="001504F5" w:rsidRPr="00160D7F" w:rsidRDefault="00312599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Č</w:t>
            </w:r>
            <w:r w:rsidR="006B0D37">
              <w:rPr>
                <w:rFonts w:ascii="Arial" w:hAnsi="Arial" w:cs="Arial"/>
                <w:sz w:val="20"/>
              </w:rPr>
              <w:t>eský</w:t>
            </w:r>
          </w:p>
        </w:tc>
      </w:tr>
      <w:tr w:rsidR="001504F5" w:rsidRPr="00FB55D5" w14:paraId="74DCEEAB" w14:textId="77777777" w:rsidTr="00691411">
        <w:trPr>
          <w:trHeight w:val="357"/>
        </w:trPr>
        <w:tc>
          <w:tcPr>
            <w:tcW w:w="3805" w:type="dxa"/>
          </w:tcPr>
          <w:p w14:paraId="7C56B598" w14:textId="0FA41928" w:rsidR="001504F5" w:rsidRPr="00160D7F" w:rsidRDefault="00256C8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Oblast</w:t>
            </w:r>
            <w:r w:rsidR="005242E9" w:rsidRPr="00160D7F">
              <w:rPr>
                <w:rFonts w:ascii="Arial" w:hAnsi="Arial" w:cs="Arial"/>
                <w:sz w:val="20"/>
              </w:rPr>
              <w:t>/</w:t>
            </w:r>
            <w:r w:rsidRPr="00160D7F">
              <w:rPr>
                <w:rFonts w:ascii="Arial" w:hAnsi="Arial" w:cs="Arial"/>
                <w:sz w:val="20"/>
              </w:rPr>
              <w:t>oblasti vzdělávání s</w:t>
            </w:r>
            <w:r w:rsidR="005242E9" w:rsidRPr="00160D7F">
              <w:rPr>
                <w:rFonts w:ascii="Arial" w:hAnsi="Arial" w:cs="Arial"/>
                <w:sz w:val="20"/>
              </w:rPr>
              <w:t xml:space="preserve"> uvedením </w:t>
            </w:r>
            <w:r w:rsidR="00D62EC9" w:rsidRPr="00160D7F">
              <w:rPr>
                <w:rFonts w:ascii="Arial" w:hAnsi="Arial" w:cs="Arial"/>
                <w:sz w:val="20"/>
              </w:rPr>
              <w:t xml:space="preserve">jejich </w:t>
            </w:r>
            <w:r w:rsidR="00F0650F" w:rsidRPr="00160D7F">
              <w:rPr>
                <w:rFonts w:ascii="Arial" w:hAnsi="Arial" w:cs="Arial"/>
                <w:sz w:val="20"/>
              </w:rPr>
              <w:t xml:space="preserve">procentuálního </w:t>
            </w:r>
            <w:r w:rsidRPr="00160D7F">
              <w:rPr>
                <w:rFonts w:ascii="Arial" w:hAnsi="Arial" w:cs="Arial"/>
                <w:sz w:val="20"/>
              </w:rPr>
              <w:t>podílu na výuce</w:t>
            </w:r>
            <w:r w:rsidR="00CD1011" w:rsidRPr="00160D7F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21" w:type="dxa"/>
          </w:tcPr>
          <w:p w14:paraId="25818520" w14:textId="25081323" w:rsidR="001504F5" w:rsidRPr="00832605" w:rsidRDefault="00DE241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del w:id="1" w:author="janabask janabask" w:date="2021-09-14T21:37:00Z">
              <w:r w:rsidRPr="00832605" w:rsidDel="007A6012">
                <w:rPr>
                  <w:rFonts w:ascii="Arial" w:hAnsi="Arial" w:cs="Arial"/>
                  <w:sz w:val="20"/>
                </w:rPr>
                <w:delText>učitelská pedagogika</w:delText>
              </w:r>
            </w:del>
            <w:ins w:id="2" w:author="janabask janabask" w:date="2021-09-14T21:37:00Z">
              <w:r w:rsidR="007A6012">
                <w:rPr>
                  <w:rFonts w:ascii="Arial" w:hAnsi="Arial" w:cs="Arial"/>
                  <w:sz w:val="20"/>
                </w:rPr>
                <w:t>Učitelství</w:t>
              </w:r>
            </w:ins>
          </w:p>
        </w:tc>
      </w:tr>
      <w:tr w:rsidR="001504F5" w:rsidRPr="00FB55D5" w14:paraId="20252E95" w14:textId="77777777" w:rsidTr="00691411">
        <w:trPr>
          <w:trHeight w:val="357"/>
        </w:trPr>
        <w:tc>
          <w:tcPr>
            <w:tcW w:w="3805" w:type="dxa"/>
          </w:tcPr>
          <w:p w14:paraId="5ABD125A" w14:textId="60144A0D" w:rsidR="00B9490D" w:rsidRPr="00160D7F" w:rsidRDefault="00B9490D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 xml:space="preserve">Datum </w:t>
            </w:r>
            <w:r w:rsidR="00256C85" w:rsidRPr="00160D7F">
              <w:rPr>
                <w:rFonts w:ascii="Arial" w:hAnsi="Arial" w:cs="Arial"/>
                <w:sz w:val="20"/>
              </w:rPr>
              <w:t xml:space="preserve">udělení </w:t>
            </w:r>
            <w:r w:rsidR="00CF4E5B" w:rsidRPr="00160D7F">
              <w:rPr>
                <w:rFonts w:ascii="Arial" w:hAnsi="Arial" w:cs="Arial"/>
                <w:sz w:val="20"/>
              </w:rPr>
              <w:t>akreditace</w:t>
            </w:r>
            <w:r w:rsidR="00E4296B">
              <w:rPr>
                <w:rFonts w:ascii="Arial" w:hAnsi="Arial" w:cs="Arial"/>
                <w:sz w:val="20"/>
              </w:rPr>
              <w:t>, resp. p</w:t>
            </w:r>
            <w:r w:rsidR="005D3FB3" w:rsidRPr="00160D7F">
              <w:rPr>
                <w:rFonts w:ascii="Arial" w:hAnsi="Arial" w:cs="Arial"/>
                <w:sz w:val="20"/>
              </w:rPr>
              <w:t>oslední reakreditace</w:t>
            </w:r>
          </w:p>
        </w:tc>
        <w:tc>
          <w:tcPr>
            <w:tcW w:w="5221" w:type="dxa"/>
          </w:tcPr>
          <w:p w14:paraId="2275E6D5" w14:textId="26B18DB3" w:rsidR="001504F5" w:rsidRPr="00832605" w:rsidRDefault="00395DF2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832605">
              <w:rPr>
                <w:rFonts w:ascii="Arial" w:hAnsi="Arial" w:cs="Arial"/>
                <w:sz w:val="20"/>
              </w:rPr>
              <w:t>2009, reakreditace 2013</w:t>
            </w:r>
          </w:p>
        </w:tc>
      </w:tr>
      <w:tr w:rsidR="00B9490D" w:rsidRPr="00FB55D5" w14:paraId="0A4E688B" w14:textId="77777777" w:rsidTr="00691411">
        <w:trPr>
          <w:trHeight w:val="357"/>
        </w:trPr>
        <w:tc>
          <w:tcPr>
            <w:tcW w:w="3805" w:type="dxa"/>
          </w:tcPr>
          <w:p w14:paraId="4D78BC41" w14:textId="65E72CDE" w:rsidR="00B9490D" w:rsidRPr="00160D7F" w:rsidRDefault="00B9490D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Datum</w:t>
            </w:r>
            <w:r w:rsidR="00256C85" w:rsidRPr="00160D7F">
              <w:rPr>
                <w:rFonts w:ascii="Arial" w:hAnsi="Arial" w:cs="Arial"/>
                <w:sz w:val="20"/>
              </w:rPr>
              <w:t>, ke kterému končí</w:t>
            </w:r>
            <w:r w:rsidRPr="00160D7F">
              <w:rPr>
                <w:rFonts w:ascii="Arial" w:hAnsi="Arial" w:cs="Arial"/>
                <w:sz w:val="20"/>
              </w:rPr>
              <w:t xml:space="preserve"> platnost </w:t>
            </w:r>
            <w:r w:rsidR="00CF4E5B" w:rsidRPr="00160D7F">
              <w:rPr>
                <w:rFonts w:ascii="Arial" w:hAnsi="Arial" w:cs="Arial"/>
                <w:sz w:val="20"/>
              </w:rPr>
              <w:t>akreditace</w:t>
            </w:r>
            <w:r w:rsidR="00256C85" w:rsidRPr="00160D7F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21" w:type="dxa"/>
          </w:tcPr>
          <w:p w14:paraId="2BDAF74F" w14:textId="1DF8B5AE" w:rsidR="00B9490D" w:rsidRPr="00832605" w:rsidRDefault="00DE241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832605">
              <w:rPr>
                <w:rFonts w:ascii="Arial" w:hAnsi="Arial" w:cs="Arial"/>
                <w:sz w:val="20"/>
              </w:rPr>
              <w:t>31. 12. 2024</w:t>
            </w:r>
          </w:p>
        </w:tc>
      </w:tr>
      <w:tr w:rsidR="00126BD9" w:rsidRPr="00FB55D5" w14:paraId="472A52E4" w14:textId="77777777" w:rsidTr="00691411">
        <w:trPr>
          <w:trHeight w:val="357"/>
        </w:trPr>
        <w:tc>
          <w:tcPr>
            <w:tcW w:w="3805" w:type="dxa"/>
          </w:tcPr>
          <w:p w14:paraId="6B704778" w14:textId="57CF00B0" w:rsidR="00126BD9" w:rsidRPr="00160D7F" w:rsidRDefault="00126BD9" w:rsidP="0071091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Garant/garanti studijního programu</w:t>
            </w:r>
            <w:r w:rsidR="003371F2" w:rsidRPr="00160D7F">
              <w:rPr>
                <w:rFonts w:ascii="Arial" w:hAnsi="Arial" w:cs="Arial"/>
                <w:sz w:val="20"/>
              </w:rPr>
              <w:t>/oboru</w:t>
            </w:r>
            <w:r w:rsidR="00FD5D83" w:rsidRPr="00160D7F">
              <w:rPr>
                <w:rFonts w:ascii="Arial" w:hAnsi="Arial" w:cs="Arial"/>
                <w:sz w:val="20"/>
              </w:rPr>
              <w:t xml:space="preserve"> </w:t>
            </w:r>
            <w:r w:rsidR="00D01BC7" w:rsidRPr="00160D7F">
              <w:rPr>
                <w:rFonts w:ascii="Arial" w:hAnsi="Arial" w:cs="Arial"/>
                <w:sz w:val="20"/>
              </w:rPr>
              <w:t xml:space="preserve">působící </w:t>
            </w:r>
            <w:r w:rsidRPr="00160D7F">
              <w:rPr>
                <w:rFonts w:ascii="Arial" w:hAnsi="Arial" w:cs="Arial"/>
                <w:sz w:val="20"/>
              </w:rPr>
              <w:t xml:space="preserve">během platnosti akreditace (od-do) </w:t>
            </w:r>
          </w:p>
        </w:tc>
        <w:tc>
          <w:tcPr>
            <w:tcW w:w="5221" w:type="dxa"/>
          </w:tcPr>
          <w:p w14:paraId="5316F265" w14:textId="0172BEC8" w:rsidR="00126BD9" w:rsidRPr="00832605" w:rsidRDefault="00B167DB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832605">
              <w:rPr>
                <w:rFonts w:ascii="Arial" w:hAnsi="Arial" w:cs="Arial"/>
                <w:sz w:val="20"/>
              </w:rPr>
              <w:t>Od roku 20</w:t>
            </w:r>
            <w:r w:rsidR="00395DF2" w:rsidRPr="00832605">
              <w:rPr>
                <w:rFonts w:ascii="Arial" w:hAnsi="Arial" w:cs="Arial"/>
                <w:sz w:val="20"/>
              </w:rPr>
              <w:t>09</w:t>
            </w:r>
            <w:r w:rsidRPr="00832605">
              <w:rPr>
                <w:rFonts w:ascii="Arial" w:hAnsi="Arial" w:cs="Arial"/>
                <w:sz w:val="20"/>
              </w:rPr>
              <w:t xml:space="preserve"> - do roku 2017 - prof. PaedDr. Adriana Wiegerová, PhD.</w:t>
            </w:r>
          </w:p>
          <w:p w14:paraId="4D72C632" w14:textId="460DDEB5" w:rsidR="00B167DB" w:rsidRPr="00832605" w:rsidRDefault="00B167DB" w:rsidP="00B167D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832605">
              <w:rPr>
                <w:rFonts w:ascii="Arial" w:hAnsi="Arial" w:cs="Arial"/>
                <w:sz w:val="20"/>
              </w:rPr>
              <w:t>Od roku 2018 - doc. PaedDr. Jana Majerčíková, PhD.</w:t>
            </w:r>
          </w:p>
        </w:tc>
      </w:tr>
      <w:tr w:rsidR="005D3FB3" w:rsidRPr="00FB55D5" w14:paraId="122434FB" w14:textId="77777777" w:rsidTr="00691411">
        <w:trPr>
          <w:trHeight w:val="357"/>
        </w:trPr>
        <w:tc>
          <w:tcPr>
            <w:tcW w:w="3805" w:type="dxa"/>
          </w:tcPr>
          <w:p w14:paraId="53A53A23" w14:textId="6B9447D5" w:rsidR="005D3FB3" w:rsidRPr="00160D7F" w:rsidRDefault="005D3FB3" w:rsidP="0071091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Webová stránka pracoviště</w:t>
            </w:r>
          </w:p>
        </w:tc>
        <w:tc>
          <w:tcPr>
            <w:tcW w:w="5221" w:type="dxa"/>
          </w:tcPr>
          <w:p w14:paraId="04B440BD" w14:textId="5E35721E" w:rsidR="005D3FB3" w:rsidRPr="00160D7F" w:rsidRDefault="00AF1696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AF1696">
              <w:rPr>
                <w:rFonts w:ascii="Arial" w:hAnsi="Arial" w:cs="Arial"/>
                <w:sz w:val="20"/>
              </w:rPr>
              <w:t>https://fhs.utb.cz/o-fakulte/zakladni-informace/ustavy/ustav-skolni-pedagogiky/o-ustavu/</w:t>
            </w:r>
          </w:p>
        </w:tc>
      </w:tr>
    </w:tbl>
    <w:p w14:paraId="7D0D63F9" w14:textId="25901E0F" w:rsidR="00B769CE" w:rsidRPr="00087ACC" w:rsidRDefault="00087ACC" w:rsidP="00E4296B">
      <w:pPr>
        <w:jc w:val="both"/>
        <w:rPr>
          <w:sz w:val="16"/>
          <w:szCs w:val="16"/>
        </w:rPr>
      </w:pPr>
      <w:r w:rsidRPr="00087ACC">
        <w:rPr>
          <w:sz w:val="16"/>
          <w:szCs w:val="16"/>
        </w:rPr>
        <w:t>Poznámky: Navazuje na indikátor A</w:t>
      </w:r>
      <w:r w:rsidRPr="00087ACC">
        <w:rPr>
          <w:sz w:val="16"/>
          <w:szCs w:val="16"/>
          <w:vertAlign w:val="subscript"/>
        </w:rPr>
        <w:t>1</w:t>
      </w:r>
      <w:r w:rsidRPr="00087ACC">
        <w:rPr>
          <w:sz w:val="16"/>
          <w:szCs w:val="16"/>
        </w:rPr>
        <w:t xml:space="preserve"> </w:t>
      </w:r>
      <w:r w:rsidRPr="00087ACC">
        <w:rPr>
          <w:rFonts w:eastAsia="Times New Roman" w:cs="Arial"/>
          <w:color w:val="000000"/>
          <w:sz w:val="16"/>
          <w:szCs w:val="16"/>
          <w:lang w:eastAsia="cs-CZ"/>
        </w:rPr>
        <w:t xml:space="preserve">Zprávy o vnitřním hodnocení </w:t>
      </w:r>
      <w:r w:rsidRPr="00087ACC">
        <w:rPr>
          <w:rFonts w:cs="Arial"/>
          <w:sz w:val="16"/>
          <w:szCs w:val="16"/>
        </w:rPr>
        <w:t>kvality vzdělávací, tvůrčí a s nimi souvisejících činností Univerzity Tomáše Bati ve Zlíně</w:t>
      </w:r>
      <w:r>
        <w:rPr>
          <w:rFonts w:cs="Arial"/>
          <w:sz w:val="16"/>
          <w:szCs w:val="16"/>
        </w:rPr>
        <w:t xml:space="preserve"> (dále jen „ZVH UTB“).</w:t>
      </w:r>
    </w:p>
    <w:p w14:paraId="3FA13EA4" w14:textId="77777777" w:rsidR="00087ACC" w:rsidRDefault="00087ACC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1D2AFF6" w14:textId="77777777" w:rsidR="004C2425" w:rsidRDefault="004C2425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00E882FB" w14:textId="69709E9A" w:rsidR="00D10DDA" w:rsidRPr="00F75C3F" w:rsidRDefault="00F75C3F" w:rsidP="00691411">
      <w:pPr>
        <w:pStyle w:val="Bezmezer"/>
        <w:rPr>
          <w:rFonts w:ascii="Arial" w:hAnsi="Arial" w:cs="Arial"/>
          <w:b/>
          <w:color w:val="C45911" w:themeColor="accent2" w:themeShade="BF"/>
          <w:sz w:val="24"/>
          <w:szCs w:val="24"/>
        </w:rPr>
      </w:pPr>
      <w:r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Část 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1</w:t>
      </w:r>
      <w:r w:rsidR="004E7679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a)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</w:t>
      </w:r>
      <w:r w:rsidR="00EB1397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Statistická část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</w:t>
      </w:r>
      <w:r w:rsidR="009C571C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- </w:t>
      </w:r>
      <w:r w:rsidR="00982B1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počt</w:t>
      </w:r>
      <w:r w:rsidR="005A404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y </w:t>
      </w:r>
      <w:r w:rsidR="00982B1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studentů a </w:t>
      </w:r>
      <w:r w:rsidR="00691411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absolventů</w:t>
      </w:r>
      <w:r w:rsidR="004E7679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SP</w:t>
      </w:r>
    </w:p>
    <w:p w14:paraId="2B37E191" w14:textId="77777777" w:rsidR="00691411" w:rsidRPr="00691411" w:rsidRDefault="00691411" w:rsidP="00691411">
      <w:pPr>
        <w:pStyle w:val="Bezmezer"/>
        <w:rPr>
          <w:rFonts w:ascii="Arial" w:hAnsi="Arial" w:cs="Arial"/>
          <w:color w:val="C45911" w:themeColor="accent2" w:themeShade="BF"/>
          <w:sz w:val="32"/>
          <w:szCs w:val="32"/>
        </w:rPr>
      </w:pPr>
    </w:p>
    <w:tbl>
      <w:tblPr>
        <w:tblStyle w:val="Mkatabulky"/>
        <w:tblW w:w="9074" w:type="dxa"/>
        <w:tblLook w:val="04A0" w:firstRow="1" w:lastRow="0" w:firstColumn="1" w:lastColumn="0" w:noHBand="0" w:noVBand="1"/>
      </w:tblPr>
      <w:tblGrid>
        <w:gridCol w:w="762"/>
        <w:gridCol w:w="2604"/>
        <w:gridCol w:w="1372"/>
        <w:gridCol w:w="1556"/>
        <w:gridCol w:w="1372"/>
        <w:gridCol w:w="1408"/>
      </w:tblGrid>
      <w:tr w:rsidR="004E7679" w:rsidRPr="00691411" w14:paraId="675DDF89" w14:textId="77777777" w:rsidTr="00160D7F">
        <w:trPr>
          <w:trHeight w:val="381"/>
        </w:trPr>
        <w:tc>
          <w:tcPr>
            <w:tcW w:w="3366" w:type="dxa"/>
            <w:gridSpan w:val="2"/>
            <w:shd w:val="clear" w:color="auto" w:fill="F7CAAC" w:themeFill="accent2" w:themeFillTint="66"/>
            <w:hideMark/>
          </w:tcPr>
          <w:p w14:paraId="1E4D1C42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Počet studentů</w:t>
            </w: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0F41E22D" w14:textId="293A4593" w:rsidR="004E7679" w:rsidRPr="00691411" w:rsidRDefault="00BB7D85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2017/18</w:t>
            </w:r>
            <w:r w:rsidR="004E7679"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-3</w:t>
            </w:r>
          </w:p>
        </w:tc>
        <w:tc>
          <w:tcPr>
            <w:tcW w:w="1556" w:type="dxa"/>
            <w:shd w:val="clear" w:color="auto" w:fill="F7CAAC" w:themeFill="accent2" w:themeFillTint="66"/>
            <w:hideMark/>
          </w:tcPr>
          <w:p w14:paraId="6D8E95C9" w14:textId="34A341FC" w:rsidR="004E7679" w:rsidRPr="00691411" w:rsidRDefault="00BB7D85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2018/19</w:t>
            </w:r>
            <w:r w:rsidR="004E7679"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-2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12153E21" w14:textId="4AA6CB36" w:rsidR="004E7679" w:rsidRPr="00691411" w:rsidRDefault="0008185A" w:rsidP="00AF16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2019/20 </w:t>
            </w:r>
            <w:r w:rsidR="004E7679"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-1</w:t>
            </w:r>
            <w:r w:rsidR="00AF16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408" w:type="dxa"/>
            <w:shd w:val="clear" w:color="auto" w:fill="F7CAAC" w:themeFill="accent2" w:themeFillTint="66"/>
            <w:hideMark/>
          </w:tcPr>
          <w:p w14:paraId="53FD2013" w14:textId="4991E284" w:rsidR="004E7679" w:rsidRPr="00691411" w:rsidRDefault="0008185A" w:rsidP="00AF16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2020/21</w:t>
            </w:r>
          </w:p>
        </w:tc>
      </w:tr>
      <w:tr w:rsidR="004E7679" w:rsidRPr="00691411" w14:paraId="4C81A24A" w14:textId="77777777" w:rsidTr="004E7679">
        <w:trPr>
          <w:trHeight w:val="267"/>
        </w:trPr>
        <w:tc>
          <w:tcPr>
            <w:tcW w:w="762" w:type="dxa"/>
            <w:vMerge w:val="restart"/>
            <w:noWrap/>
            <w:textDirection w:val="btLr"/>
            <w:hideMark/>
          </w:tcPr>
          <w:p w14:paraId="17558A9A" w14:textId="77777777" w:rsidR="004E7679" w:rsidRPr="00691411" w:rsidRDefault="004E7679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603" w:type="dxa"/>
            <w:hideMark/>
          </w:tcPr>
          <w:p w14:paraId="47B2E4C6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372" w:type="dxa"/>
            <w:hideMark/>
          </w:tcPr>
          <w:p w14:paraId="34FF6DED" w14:textId="04065C67" w:rsidR="004E7679" w:rsidRPr="00646289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1556" w:type="dxa"/>
            <w:hideMark/>
          </w:tcPr>
          <w:p w14:paraId="4628E973" w14:textId="6BA09BAA" w:rsidR="004E7679" w:rsidRPr="00646289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1372" w:type="dxa"/>
            <w:hideMark/>
          </w:tcPr>
          <w:p w14:paraId="2A90BE24" w14:textId="65D8D52E" w:rsidR="004E7679" w:rsidRPr="00646289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82</w:t>
            </w:r>
          </w:p>
        </w:tc>
        <w:tc>
          <w:tcPr>
            <w:tcW w:w="1408" w:type="dxa"/>
            <w:hideMark/>
          </w:tcPr>
          <w:p w14:paraId="0DDB2AFF" w14:textId="7E41E557" w:rsidR="004E7679" w:rsidRPr="00646289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55</w:t>
            </w:r>
          </w:p>
        </w:tc>
      </w:tr>
      <w:tr w:rsidR="004E7679" w:rsidRPr="00691411" w14:paraId="77AAB89B" w14:textId="77777777" w:rsidTr="004E7679">
        <w:trPr>
          <w:trHeight w:val="267"/>
        </w:trPr>
        <w:tc>
          <w:tcPr>
            <w:tcW w:w="762" w:type="dxa"/>
            <w:vMerge/>
            <w:hideMark/>
          </w:tcPr>
          <w:p w14:paraId="243BCE2C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3" w:type="dxa"/>
            <w:hideMark/>
          </w:tcPr>
          <w:p w14:paraId="256126EF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372" w:type="dxa"/>
            <w:hideMark/>
          </w:tcPr>
          <w:p w14:paraId="1B1F541A" w14:textId="4A8A4EE3" w:rsidR="004E7679" w:rsidRPr="00646289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1556" w:type="dxa"/>
            <w:hideMark/>
          </w:tcPr>
          <w:p w14:paraId="1BEA228B" w14:textId="10EEBBCE" w:rsidR="004E7679" w:rsidRPr="00646289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1372" w:type="dxa"/>
            <w:hideMark/>
          </w:tcPr>
          <w:p w14:paraId="003BF1B6" w14:textId="213C678C" w:rsidR="004E7679" w:rsidRPr="00646289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1408" w:type="dxa"/>
            <w:hideMark/>
          </w:tcPr>
          <w:p w14:paraId="16B483F9" w14:textId="114E405B" w:rsidR="004E7679" w:rsidRPr="00646289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70</w:t>
            </w:r>
          </w:p>
        </w:tc>
      </w:tr>
      <w:tr w:rsidR="004E7679" w:rsidRPr="00691411" w14:paraId="019152B2" w14:textId="77777777" w:rsidTr="004E7679">
        <w:trPr>
          <w:trHeight w:val="267"/>
        </w:trPr>
        <w:tc>
          <w:tcPr>
            <w:tcW w:w="762" w:type="dxa"/>
            <w:vMerge/>
            <w:hideMark/>
          </w:tcPr>
          <w:p w14:paraId="6B790DA3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3" w:type="dxa"/>
            <w:hideMark/>
          </w:tcPr>
          <w:p w14:paraId="1E0D25D2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372" w:type="dxa"/>
            <w:hideMark/>
          </w:tcPr>
          <w:p w14:paraId="7970A9A6" w14:textId="1D6FC4E8" w:rsidR="004E7679" w:rsidRPr="00646289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85</w:t>
            </w:r>
          </w:p>
        </w:tc>
        <w:tc>
          <w:tcPr>
            <w:tcW w:w="1556" w:type="dxa"/>
            <w:hideMark/>
          </w:tcPr>
          <w:p w14:paraId="722946A1" w14:textId="2B7B24F1" w:rsidR="004E7679" w:rsidRPr="009073D5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9073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9073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87</w:t>
            </w:r>
          </w:p>
        </w:tc>
        <w:tc>
          <w:tcPr>
            <w:tcW w:w="1372" w:type="dxa"/>
            <w:hideMark/>
          </w:tcPr>
          <w:p w14:paraId="34877C1C" w14:textId="029865B9" w:rsidR="004E7679" w:rsidRPr="00646289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128</w:t>
            </w:r>
          </w:p>
        </w:tc>
        <w:tc>
          <w:tcPr>
            <w:tcW w:w="1408" w:type="dxa"/>
            <w:hideMark/>
          </w:tcPr>
          <w:p w14:paraId="4CB10E1F" w14:textId="564EFECF" w:rsidR="004E7679" w:rsidRPr="00646289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125</w:t>
            </w:r>
          </w:p>
        </w:tc>
      </w:tr>
      <w:tr w:rsidR="004E7679" w:rsidRPr="00691411" w14:paraId="23258E19" w14:textId="77777777" w:rsidTr="00160D7F">
        <w:trPr>
          <w:trHeight w:val="381"/>
        </w:trPr>
        <w:tc>
          <w:tcPr>
            <w:tcW w:w="3366" w:type="dxa"/>
            <w:gridSpan w:val="2"/>
            <w:shd w:val="clear" w:color="auto" w:fill="F7CAAC" w:themeFill="accent2" w:themeFillTint="66"/>
            <w:hideMark/>
          </w:tcPr>
          <w:p w14:paraId="3F1E3947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Počet absolventů     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05881EA2" w14:textId="6DF9594D" w:rsidR="004E7679" w:rsidRPr="00646289" w:rsidRDefault="00BB7D85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2017/18-3</w:t>
            </w:r>
          </w:p>
        </w:tc>
        <w:tc>
          <w:tcPr>
            <w:tcW w:w="1556" w:type="dxa"/>
            <w:shd w:val="clear" w:color="auto" w:fill="F7CAAC" w:themeFill="accent2" w:themeFillTint="66"/>
            <w:hideMark/>
          </w:tcPr>
          <w:p w14:paraId="520BD084" w14:textId="592A3ECE" w:rsidR="004E7679" w:rsidRPr="009073D5" w:rsidRDefault="00BB7D85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073D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2018/19-2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2A4B437A" w14:textId="369688C8" w:rsidR="004E7679" w:rsidRPr="00646289" w:rsidRDefault="00BB7D85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2019/20 -1</w:t>
            </w:r>
          </w:p>
        </w:tc>
        <w:tc>
          <w:tcPr>
            <w:tcW w:w="1408" w:type="dxa"/>
            <w:shd w:val="clear" w:color="auto" w:fill="F7CAAC" w:themeFill="accent2" w:themeFillTint="66"/>
            <w:hideMark/>
          </w:tcPr>
          <w:p w14:paraId="24686BE6" w14:textId="154FD3CE" w:rsidR="004E7679" w:rsidRPr="00646289" w:rsidRDefault="00BB7D85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2020/21</w:t>
            </w:r>
          </w:p>
        </w:tc>
      </w:tr>
      <w:tr w:rsidR="004E7679" w:rsidRPr="00691411" w14:paraId="04DFED58" w14:textId="77777777" w:rsidTr="004E7679">
        <w:trPr>
          <w:trHeight w:val="267"/>
        </w:trPr>
        <w:tc>
          <w:tcPr>
            <w:tcW w:w="762" w:type="dxa"/>
            <w:vMerge w:val="restart"/>
            <w:noWrap/>
            <w:textDirection w:val="btLr"/>
            <w:hideMark/>
          </w:tcPr>
          <w:p w14:paraId="72C92387" w14:textId="77777777" w:rsidR="004E7679" w:rsidRPr="00691411" w:rsidRDefault="004E7679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603" w:type="dxa"/>
            <w:hideMark/>
          </w:tcPr>
          <w:p w14:paraId="2964F911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372" w:type="dxa"/>
            <w:hideMark/>
          </w:tcPr>
          <w:p w14:paraId="21B3C0F1" w14:textId="76E950CF" w:rsidR="004E7679" w:rsidRPr="00646289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1556" w:type="dxa"/>
            <w:hideMark/>
          </w:tcPr>
          <w:p w14:paraId="07FDA722" w14:textId="75EEB2E3" w:rsidR="004E7679" w:rsidRPr="009073D5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9073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9073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1372" w:type="dxa"/>
            <w:hideMark/>
          </w:tcPr>
          <w:p w14:paraId="29018511" w14:textId="240B81FA" w:rsidR="004E7679" w:rsidRPr="00646289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1408" w:type="dxa"/>
            <w:hideMark/>
          </w:tcPr>
          <w:p w14:paraId="3A5A9C1E" w14:textId="65E42B1F" w:rsidR="004E7679" w:rsidRPr="00646289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</w:t>
            </w:r>
          </w:p>
        </w:tc>
      </w:tr>
      <w:tr w:rsidR="004E7679" w:rsidRPr="00691411" w14:paraId="1F6B45DB" w14:textId="77777777" w:rsidTr="004E7679">
        <w:trPr>
          <w:trHeight w:val="267"/>
        </w:trPr>
        <w:tc>
          <w:tcPr>
            <w:tcW w:w="762" w:type="dxa"/>
            <w:vMerge/>
            <w:hideMark/>
          </w:tcPr>
          <w:p w14:paraId="1DA0FC86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3" w:type="dxa"/>
            <w:hideMark/>
          </w:tcPr>
          <w:p w14:paraId="440452F5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372" w:type="dxa"/>
            <w:hideMark/>
          </w:tcPr>
          <w:p w14:paraId="74EF5645" w14:textId="1C4841F9" w:rsidR="004E7679" w:rsidRPr="00646289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556" w:type="dxa"/>
            <w:hideMark/>
          </w:tcPr>
          <w:p w14:paraId="1CCD8A08" w14:textId="54C57068" w:rsidR="004E7679" w:rsidRPr="009073D5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9073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9073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372" w:type="dxa"/>
            <w:hideMark/>
          </w:tcPr>
          <w:p w14:paraId="14351D37" w14:textId="57CAC010" w:rsidR="004E7679" w:rsidRPr="00646289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408" w:type="dxa"/>
            <w:hideMark/>
          </w:tcPr>
          <w:p w14:paraId="54AE8552" w14:textId="6B755B1E" w:rsidR="004E7679" w:rsidRPr="00646289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29</w:t>
            </w:r>
          </w:p>
        </w:tc>
      </w:tr>
      <w:tr w:rsidR="004E7679" w:rsidRPr="00691411" w14:paraId="0EC1301A" w14:textId="77777777" w:rsidTr="004E7679">
        <w:trPr>
          <w:trHeight w:val="267"/>
        </w:trPr>
        <w:tc>
          <w:tcPr>
            <w:tcW w:w="762" w:type="dxa"/>
            <w:vMerge/>
            <w:hideMark/>
          </w:tcPr>
          <w:p w14:paraId="7163A8B0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3" w:type="dxa"/>
            <w:hideMark/>
          </w:tcPr>
          <w:p w14:paraId="174B68BE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372" w:type="dxa"/>
            <w:hideMark/>
          </w:tcPr>
          <w:p w14:paraId="42FDFDCA" w14:textId="13D0B759" w:rsidR="004E7679" w:rsidRPr="00646289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1556" w:type="dxa"/>
            <w:hideMark/>
          </w:tcPr>
          <w:p w14:paraId="24FE1423" w14:textId="595CE04D" w:rsidR="004E7679" w:rsidRPr="009073D5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9073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9073D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1372" w:type="dxa"/>
            <w:hideMark/>
          </w:tcPr>
          <w:p w14:paraId="42574FD1" w14:textId="470C9C98" w:rsidR="004E7679" w:rsidRPr="00646289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1408" w:type="dxa"/>
            <w:hideMark/>
          </w:tcPr>
          <w:p w14:paraId="2A9DDB3F" w14:textId="22944B43" w:rsidR="004E7679" w:rsidRPr="00646289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AF1696" w:rsidRPr="0064628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57</w:t>
            </w:r>
          </w:p>
        </w:tc>
      </w:tr>
    </w:tbl>
    <w:p w14:paraId="2FEC1AB1" w14:textId="6E50BE1C" w:rsidR="00691411" w:rsidRDefault="004E7679" w:rsidP="00D10DDA">
      <w:pPr>
        <w:rPr>
          <w:rFonts w:eastAsia="Times New Roman" w:cs="Arial"/>
          <w:color w:val="000000"/>
          <w:sz w:val="16"/>
          <w:szCs w:val="16"/>
          <w:lang w:eastAsia="cs-CZ"/>
        </w:rPr>
      </w:pPr>
      <w:r w:rsidRPr="004E7679">
        <w:rPr>
          <w:sz w:val="16"/>
          <w:szCs w:val="16"/>
        </w:rPr>
        <w:t>Poznámky:</w:t>
      </w:r>
      <w:r w:rsidR="00E4296B">
        <w:rPr>
          <w:sz w:val="16"/>
          <w:szCs w:val="16"/>
        </w:rPr>
        <w:t xml:space="preserve"> </w:t>
      </w:r>
      <w:r w:rsidRPr="004E7679">
        <w:rPr>
          <w:rFonts w:eastAsia="Times New Roman" w:cs="Arial"/>
          <w:color w:val="000000"/>
          <w:sz w:val="16"/>
          <w:szCs w:val="16"/>
          <w:vertAlign w:val="superscript"/>
          <w:lang w:eastAsia="cs-CZ"/>
        </w:rPr>
        <w:t>1)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 xml:space="preserve"> </w:t>
      </w:r>
      <w:r w:rsidR="00087ACC">
        <w:rPr>
          <w:rFonts w:eastAsia="Times New Roman" w:cs="Arial"/>
          <w:color w:val="000000"/>
          <w:sz w:val="16"/>
          <w:szCs w:val="16"/>
          <w:lang w:eastAsia="cs-CZ"/>
        </w:rPr>
        <w:t xml:space="preserve">Data 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>k 31. 1</w:t>
      </w:r>
      <w:r w:rsidR="00087ACC">
        <w:rPr>
          <w:rFonts w:eastAsia="Times New Roman" w:cs="Arial"/>
          <w:color w:val="000000"/>
          <w:sz w:val="16"/>
          <w:szCs w:val="16"/>
          <w:lang w:eastAsia="cs-CZ"/>
        </w:rPr>
        <w:t>0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>. daného roku</w:t>
      </w:r>
    </w:p>
    <w:p w14:paraId="5F2BA792" w14:textId="4CC73F23" w:rsidR="00087ACC" w:rsidRDefault="00087ACC" w:rsidP="00D10DDA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 xml:space="preserve">Navazuje na indikátor </w:t>
      </w:r>
      <w:r w:rsidRPr="00087ACC">
        <w:rPr>
          <w:sz w:val="16"/>
          <w:szCs w:val="16"/>
        </w:rPr>
        <w:t>A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a A</w:t>
      </w:r>
      <w:r>
        <w:rPr>
          <w:sz w:val="16"/>
          <w:szCs w:val="16"/>
          <w:vertAlign w:val="subscript"/>
        </w:rPr>
        <w:t>7</w:t>
      </w:r>
      <w:r w:rsidRPr="00087ACC"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ZVH UTB.</w:t>
      </w:r>
    </w:p>
    <w:p w14:paraId="2E1254A0" w14:textId="77777777" w:rsidR="00087ACC" w:rsidRPr="004E7679" w:rsidRDefault="00087ACC" w:rsidP="00D10DDA">
      <w:pPr>
        <w:rPr>
          <w:sz w:val="16"/>
          <w:szCs w:val="16"/>
        </w:rPr>
      </w:pPr>
    </w:p>
    <w:p w14:paraId="76E7C1F6" w14:textId="77777777" w:rsidR="004E7679" w:rsidRPr="00D10DDA" w:rsidRDefault="004E7679" w:rsidP="00D10DDA"/>
    <w:p w14:paraId="512B8330" w14:textId="77777777" w:rsidR="00D10DDA" w:rsidRPr="00D10DDA" w:rsidRDefault="00D10DDA" w:rsidP="00D10DDA"/>
    <w:p w14:paraId="03440B12" w14:textId="77777777" w:rsidR="00D10DDA" w:rsidRPr="00D10DDA" w:rsidRDefault="00D10DDA" w:rsidP="00D10DDA"/>
    <w:p w14:paraId="3C4385E2" w14:textId="77777777" w:rsidR="00D10DDA" w:rsidRPr="00D10DDA" w:rsidRDefault="00D10DDA" w:rsidP="00D10DDA"/>
    <w:p w14:paraId="502BAFDA" w14:textId="77777777" w:rsidR="00D10DDA" w:rsidRPr="00D10DDA" w:rsidRDefault="00D10DDA" w:rsidP="00D10DDA"/>
    <w:p w14:paraId="58A88F3F" w14:textId="77777777" w:rsidR="00D10DDA" w:rsidRPr="00D10DDA" w:rsidRDefault="00D10DDA" w:rsidP="00D10DDA"/>
    <w:p w14:paraId="03845394" w14:textId="77777777" w:rsidR="00D10DDA" w:rsidRPr="00D10DDA" w:rsidRDefault="00D10DDA" w:rsidP="00D10DDA"/>
    <w:p w14:paraId="04936CDD" w14:textId="77777777" w:rsidR="00D10DDA" w:rsidRPr="00D10DDA" w:rsidRDefault="00D10DDA" w:rsidP="00D10DDA"/>
    <w:p w14:paraId="4B61D73A" w14:textId="77CC9BAB" w:rsidR="00D10DDA" w:rsidRPr="00D10DDA" w:rsidRDefault="00D10DDA" w:rsidP="00D10DDA">
      <w:pPr>
        <w:tabs>
          <w:tab w:val="left" w:pos="3255"/>
        </w:tabs>
      </w:pPr>
      <w:r>
        <w:tab/>
      </w:r>
    </w:p>
    <w:p w14:paraId="027ABAD7" w14:textId="038A9D99" w:rsidR="00BF69BF" w:rsidRPr="00D10DDA" w:rsidRDefault="00D10DDA" w:rsidP="00D10DDA">
      <w:pPr>
        <w:tabs>
          <w:tab w:val="left" w:pos="3255"/>
        </w:tabs>
        <w:sectPr w:rsidR="00BF69BF" w:rsidRPr="00D10DDA" w:rsidSect="009540ED"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tab/>
      </w:r>
    </w:p>
    <w:p w14:paraId="2BA267A5" w14:textId="425267C5" w:rsidR="001D25E4" w:rsidRPr="00F75C3F" w:rsidRDefault="00F75C3F" w:rsidP="001D25E4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Část 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2</w:t>
      </w:r>
      <w:r>
        <w:rPr>
          <w:rFonts w:cs="Arial"/>
          <w:b/>
          <w:color w:val="C45911" w:themeColor="accent2" w:themeShade="BF"/>
          <w:sz w:val="32"/>
          <w:szCs w:val="32"/>
        </w:rPr>
        <w:t>.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)</w:t>
      </w:r>
      <w:r w:rsidR="001D25E4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Výsledky 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šetření zpětné vazby</w:t>
      </w:r>
    </w:p>
    <w:p w14:paraId="7C29737B" w14:textId="77777777" w:rsidR="00AB6677" w:rsidRPr="00691411" w:rsidRDefault="00AB6677" w:rsidP="00AB6677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</w:p>
    <w:p w14:paraId="1BC482F2" w14:textId="1AD8781D" w:rsidR="00AB6677" w:rsidRPr="00691411" w:rsidRDefault="004E7679" w:rsidP="00AB6677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t xml:space="preserve">2a) </w:t>
      </w:r>
      <w:r w:rsidR="00AB6677" w:rsidRPr="00691411">
        <w:rPr>
          <w:rFonts w:cs="Arial"/>
          <w:b/>
          <w:color w:val="C45911" w:themeColor="accent2" w:themeShade="BF"/>
          <w:sz w:val="24"/>
          <w:szCs w:val="24"/>
        </w:rPr>
        <w:t xml:space="preserve">Hodnocení výuky </w:t>
      </w:r>
      <w:r w:rsidR="007136C3" w:rsidRPr="00691411">
        <w:rPr>
          <w:rFonts w:cs="Arial"/>
          <w:b/>
          <w:color w:val="C45911" w:themeColor="accent2" w:themeShade="BF"/>
          <w:sz w:val="24"/>
          <w:szCs w:val="24"/>
        </w:rPr>
        <w:t>ve studijním programu/oboru</w:t>
      </w:r>
      <w:r w:rsidR="006C5ED8"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studenty</w:t>
      </w:r>
    </w:p>
    <w:p w14:paraId="35C2FBC9" w14:textId="77777777" w:rsidR="00AB6677" w:rsidRPr="006965DC" w:rsidRDefault="00AB6677" w:rsidP="00AB6677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54"/>
        <w:gridCol w:w="5088"/>
      </w:tblGrid>
      <w:tr w:rsidR="005F35C8" w:rsidRPr="00E907FB" w14:paraId="5E382339" w14:textId="77777777" w:rsidTr="00160D7F">
        <w:trPr>
          <w:trHeight w:val="376"/>
        </w:trPr>
        <w:tc>
          <w:tcPr>
            <w:tcW w:w="9042" w:type="dxa"/>
            <w:gridSpan w:val="2"/>
            <w:shd w:val="clear" w:color="auto" w:fill="F7CAAC" w:themeFill="accent2" w:themeFillTint="66"/>
          </w:tcPr>
          <w:p w14:paraId="2AE9964F" w14:textId="2575453A" w:rsidR="005F35C8" w:rsidRPr="00160D7F" w:rsidRDefault="00087ACC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Výsledky s</w:t>
            </w:r>
            <w:r w:rsidR="00F75C3F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>tudentské hodnocení výuky – hodnoc</w:t>
            </w:r>
            <w:r>
              <w:rPr>
                <w:rFonts w:ascii="Arial" w:hAnsi="Arial" w:cs="Arial"/>
                <w:b/>
                <w:color w:val="000000" w:themeColor="text1"/>
                <w:sz w:val="20"/>
              </w:rPr>
              <w:t>ení ze strany studentů v rámci indikátoru C</w:t>
            </w:r>
            <w:r>
              <w:rPr>
                <w:rFonts w:ascii="Arial" w:hAnsi="Arial" w:cs="Arial"/>
                <w:b/>
                <w:color w:val="000000" w:themeColor="text1"/>
                <w:sz w:val="20"/>
                <w:vertAlign w:val="subscript"/>
              </w:rPr>
              <w:t>1</w:t>
            </w:r>
            <w:r w:rsidR="00F75C3F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</w:rPr>
              <w:t>ZVH UTB (hodnocení výuky prostřednictvím IS/STAG)</w:t>
            </w:r>
          </w:p>
        </w:tc>
      </w:tr>
      <w:tr w:rsidR="007136C3" w:rsidRPr="0058573E" w14:paraId="71DC8255" w14:textId="77777777" w:rsidTr="00691411">
        <w:trPr>
          <w:trHeight w:val="396"/>
        </w:trPr>
        <w:tc>
          <w:tcPr>
            <w:tcW w:w="3954" w:type="dxa"/>
          </w:tcPr>
          <w:p w14:paraId="795DF5E5" w14:textId="0CF025A4" w:rsidR="007136C3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</w:t>
            </w:r>
            <w:r w:rsidR="00BB1C65">
              <w:rPr>
                <w:rFonts w:ascii="Arial" w:hAnsi="Arial" w:cs="Arial"/>
                <w:sz w:val="20"/>
              </w:rPr>
              <w:t>/roky</w:t>
            </w:r>
            <w:r>
              <w:rPr>
                <w:rFonts w:ascii="Arial" w:hAnsi="Arial" w:cs="Arial"/>
                <w:sz w:val="20"/>
              </w:rPr>
              <w:t xml:space="preserve"> realizace</w:t>
            </w:r>
          </w:p>
        </w:tc>
        <w:tc>
          <w:tcPr>
            <w:tcW w:w="5088" w:type="dxa"/>
          </w:tcPr>
          <w:p w14:paraId="24AF3DA4" w14:textId="1B570B82" w:rsidR="007136C3" w:rsidRPr="0058573E" w:rsidRDefault="004F040D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LS 2020/21</w:t>
            </w:r>
          </w:p>
        </w:tc>
      </w:tr>
      <w:tr w:rsidR="00FB6FA2" w:rsidRPr="0058573E" w14:paraId="3F57383E" w14:textId="77777777" w:rsidTr="00691411">
        <w:trPr>
          <w:trHeight w:val="396"/>
        </w:trPr>
        <w:tc>
          <w:tcPr>
            <w:tcW w:w="3954" w:type="dxa"/>
          </w:tcPr>
          <w:p w14:paraId="10158283" w14:textId="243C82DB" w:rsidR="00FB6FA2" w:rsidRDefault="00FB6FA2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62739DE3" w14:textId="7D8282B9" w:rsidR="00FB6FA2" w:rsidRDefault="00FB6FA2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="00087ACC">
              <w:rPr>
                <w:rFonts w:ascii="Arial" w:hAnsi="Arial" w:cs="Arial"/>
                <w:i/>
                <w:sz w:val="16"/>
                <w:szCs w:val="16"/>
              </w:rPr>
              <w:t>výsledky hodnocení studijních předmětů náležejících k hodnocenému studijnímu programu)</w:t>
            </w:r>
          </w:p>
        </w:tc>
        <w:tc>
          <w:tcPr>
            <w:tcW w:w="5088" w:type="dxa"/>
          </w:tcPr>
          <w:p w14:paraId="087D05E1" w14:textId="66C42380" w:rsidR="00FB6FA2" w:rsidRPr="0058573E" w:rsidRDefault="004F040D" w:rsidP="001F5CB8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04E08">
              <w:rPr>
                <w:rFonts w:ascii="Arial" w:hAnsi="Arial" w:cs="Arial"/>
                <w:sz w:val="20"/>
              </w:rPr>
              <w:t xml:space="preserve">Hodnocení kvality výuky na základě položek </w:t>
            </w:r>
            <w:r>
              <w:rPr>
                <w:rFonts w:ascii="Arial" w:hAnsi="Arial" w:cs="Arial"/>
                <w:sz w:val="20"/>
              </w:rPr>
              <w:t xml:space="preserve">dotazníku </w:t>
            </w:r>
            <w:r w:rsidRPr="00104E08">
              <w:rPr>
                <w:rFonts w:ascii="Arial" w:hAnsi="Arial" w:cs="Arial"/>
                <w:sz w:val="20"/>
              </w:rPr>
              <w:t>v systému IS/STAG</w:t>
            </w:r>
            <w:ins w:id="3" w:author="janabask janabask" w:date="2021-09-14T22:34:00Z">
              <w:r w:rsidR="00B52FD5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4" w:author="janabask janabask" w:date="2021-09-15T08:32:00Z">
              <w:r w:rsidR="00A52280">
                <w:rPr>
                  <w:rFonts w:ascii="Arial" w:hAnsi="Arial" w:cs="Arial"/>
                  <w:sz w:val="20"/>
                </w:rPr>
                <w:t>(</w:t>
              </w:r>
            </w:ins>
            <w:ins w:id="5" w:author="janabask janabask" w:date="2021-09-14T22:34:00Z">
              <w:r w:rsidR="00B52FD5">
                <w:rPr>
                  <w:rFonts w:ascii="Arial" w:hAnsi="Arial" w:cs="Arial"/>
                  <w:sz w:val="20"/>
                </w:rPr>
                <w:t>s nástrojem</w:t>
              </w:r>
            </w:ins>
            <w:ins w:id="6" w:author="janabask janabask" w:date="2021-09-14T21:47:00Z">
              <w:r w:rsidR="00215A72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7" w:author="janabask janabask" w:date="2021-09-14T21:49:00Z">
              <w:r w:rsidR="00B52FD5">
                <w:rPr>
                  <w:rFonts w:ascii="Arial" w:hAnsi="Arial" w:cs="Arial"/>
                  <w:sz w:val="20"/>
                </w:rPr>
                <w:t>jednotným</w:t>
              </w:r>
              <w:r w:rsidR="001F5CB8">
                <w:rPr>
                  <w:rFonts w:ascii="Arial" w:hAnsi="Arial" w:cs="Arial"/>
                  <w:sz w:val="20"/>
                </w:rPr>
                <w:t xml:space="preserve"> pro všechny fakulty</w:t>
              </w:r>
            </w:ins>
            <w:ins w:id="8" w:author="janabask janabask" w:date="2021-09-14T21:47:00Z">
              <w:r w:rsidR="00215A72">
                <w:rPr>
                  <w:rFonts w:ascii="Arial" w:hAnsi="Arial" w:cs="Arial"/>
                  <w:sz w:val="20"/>
                </w:rPr>
                <w:t xml:space="preserve"> UTB</w:t>
              </w:r>
            </w:ins>
            <w:ins w:id="9" w:author="janabask janabask" w:date="2021-09-15T08:32:00Z">
              <w:r w:rsidR="00A52280">
                <w:rPr>
                  <w:rFonts w:ascii="Arial" w:hAnsi="Arial" w:cs="Arial"/>
                  <w:sz w:val="20"/>
                </w:rPr>
                <w:t>)</w:t>
              </w:r>
            </w:ins>
          </w:p>
        </w:tc>
      </w:tr>
      <w:tr w:rsidR="00AB6677" w:rsidRPr="0058573E" w14:paraId="145A6919" w14:textId="77777777" w:rsidTr="00691411">
        <w:trPr>
          <w:trHeight w:val="401"/>
        </w:trPr>
        <w:tc>
          <w:tcPr>
            <w:tcW w:w="3954" w:type="dxa"/>
          </w:tcPr>
          <w:p w14:paraId="56D34F1A" w14:textId="77777777" w:rsidR="00AB6677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15D90BC9" w14:textId="044CAB0A" w:rsidR="00E8550E" w:rsidRPr="0058573E" w:rsidRDefault="00E8550E" w:rsidP="00E8550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studenti</w:t>
            </w:r>
            <w:r w:rsidR="00D9799E">
              <w:rPr>
                <w:rFonts w:ascii="Arial" w:hAnsi="Arial" w:cs="Arial"/>
                <w:i/>
                <w:sz w:val="16"/>
                <w:szCs w:val="16"/>
              </w:rPr>
              <w:t xml:space="preserve"> daného SP/SO</w:t>
            </w:r>
            <w:r>
              <w:rPr>
                <w:rFonts w:ascii="Arial" w:hAnsi="Arial" w:cs="Arial"/>
                <w:i/>
                <w:sz w:val="16"/>
                <w:szCs w:val="16"/>
              </w:rPr>
              <w:t>, studenti v kombinované formě studia, studenti v určitém roce studia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5088" w:type="dxa"/>
          </w:tcPr>
          <w:p w14:paraId="22C5ABBE" w14:textId="056CCCF5" w:rsidR="00AB6677" w:rsidRPr="0058573E" w:rsidRDefault="00CC26EA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4F040D" w:rsidRPr="00104E08">
              <w:rPr>
                <w:rFonts w:ascii="Arial" w:hAnsi="Arial" w:cs="Arial"/>
                <w:sz w:val="20"/>
              </w:rPr>
              <w:t>tudenti studijního oboru v obou formách studia</w:t>
            </w:r>
          </w:p>
        </w:tc>
      </w:tr>
      <w:tr w:rsidR="00AB6677" w:rsidRPr="0058573E" w14:paraId="759CB72F" w14:textId="77777777" w:rsidTr="00691411">
        <w:trPr>
          <w:trHeight w:val="394"/>
        </w:trPr>
        <w:tc>
          <w:tcPr>
            <w:tcW w:w="3954" w:type="dxa"/>
          </w:tcPr>
          <w:p w14:paraId="5AC22FFF" w14:textId="77777777" w:rsidR="00AB6677" w:rsidRDefault="007136C3" w:rsidP="00E8550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56F3A742" w14:textId="66B81E3B" w:rsidR="00E8550E" w:rsidRPr="00E8550E" w:rsidRDefault="00E8550E" w:rsidP="00E8550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5088" w:type="dxa"/>
          </w:tcPr>
          <w:p w14:paraId="6B7EAC16" w14:textId="413AF031" w:rsidR="00AB6677" w:rsidRPr="0058573E" w:rsidRDefault="004F040D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04E08">
              <w:rPr>
                <w:rFonts w:ascii="Arial" w:hAnsi="Arial" w:cs="Arial"/>
                <w:sz w:val="20"/>
              </w:rPr>
              <w:t>Modul hodnocení výuky prostřednictvím systému IS/STAG</w:t>
            </w:r>
          </w:p>
        </w:tc>
      </w:tr>
      <w:tr w:rsidR="00AB6677" w:rsidRPr="0058573E" w14:paraId="7C98C106" w14:textId="77777777" w:rsidTr="00691411">
        <w:trPr>
          <w:trHeight w:val="50"/>
        </w:trPr>
        <w:tc>
          <w:tcPr>
            <w:tcW w:w="3954" w:type="dxa"/>
          </w:tcPr>
          <w:p w14:paraId="7620C0A3" w14:textId="77777777" w:rsidR="00AB6677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Frekvence sběru dat</w:t>
            </w:r>
          </w:p>
          <w:p w14:paraId="43EA6687" w14:textId="43D8ED5F" w:rsidR="00410254" w:rsidRPr="00410254" w:rsidRDefault="00410254" w:rsidP="0041025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5088" w:type="dxa"/>
          </w:tcPr>
          <w:p w14:paraId="182C7532" w14:textId="3B1044BD" w:rsidR="00AB6677" w:rsidRPr="0058573E" w:rsidRDefault="0047410E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04E08">
              <w:rPr>
                <w:rFonts w:ascii="Arial" w:hAnsi="Arial" w:cs="Arial"/>
                <w:sz w:val="20"/>
              </w:rPr>
              <w:t>1x semestr</w:t>
            </w:r>
          </w:p>
        </w:tc>
      </w:tr>
      <w:tr w:rsidR="007136C3" w:rsidRPr="0058573E" w14:paraId="46969D7E" w14:textId="77777777" w:rsidTr="00691411">
        <w:trPr>
          <w:trHeight w:val="50"/>
        </w:trPr>
        <w:tc>
          <w:tcPr>
            <w:tcW w:w="3954" w:type="dxa"/>
          </w:tcPr>
          <w:p w14:paraId="49EBE3F0" w14:textId="53D438F8" w:rsidR="007136C3" w:rsidRPr="0058573E" w:rsidRDefault="007136C3" w:rsidP="001D597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</w:t>
            </w:r>
            <w:r w:rsidR="001D597A">
              <w:rPr>
                <w:rFonts w:ascii="Arial" w:hAnsi="Arial" w:cs="Arial"/>
                <w:sz w:val="20"/>
              </w:rPr>
              <w:t xml:space="preserve"> dotazníků</w:t>
            </w:r>
          </w:p>
        </w:tc>
        <w:tc>
          <w:tcPr>
            <w:tcW w:w="5088" w:type="dxa"/>
          </w:tcPr>
          <w:p w14:paraId="79943A89" w14:textId="33F22A6A" w:rsidR="007136C3" w:rsidRPr="0058573E" w:rsidRDefault="003A5A87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19,8</w:t>
            </w:r>
            <w:r w:rsidR="00EB5DD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%</w:t>
            </w:r>
          </w:p>
        </w:tc>
      </w:tr>
      <w:tr w:rsidR="0012127F" w:rsidRPr="0058573E" w14:paraId="6FE47865" w14:textId="77777777" w:rsidTr="00691411">
        <w:trPr>
          <w:trHeight w:val="50"/>
        </w:trPr>
        <w:tc>
          <w:tcPr>
            <w:tcW w:w="9042" w:type="dxa"/>
            <w:gridSpan w:val="2"/>
          </w:tcPr>
          <w:p w14:paraId="43FA3902" w14:textId="790636B9" w:rsidR="009A5A6E" w:rsidRPr="0046767D" w:rsidRDefault="009A5A6E" w:rsidP="009A5A6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6767D">
              <w:rPr>
                <w:rFonts w:ascii="Arial" w:hAnsi="Arial" w:cs="Arial"/>
                <w:b/>
                <w:sz w:val="20"/>
              </w:rPr>
              <w:t xml:space="preserve">Dostupnost výsledků </w:t>
            </w:r>
            <w:r w:rsidR="002E6BFA" w:rsidRPr="0046767D">
              <w:rPr>
                <w:rFonts w:ascii="Arial" w:hAnsi="Arial" w:cs="Arial"/>
                <w:b/>
                <w:sz w:val="20"/>
              </w:rPr>
              <w:t xml:space="preserve">hodnocení </w:t>
            </w:r>
            <w:r w:rsidRPr="0046767D">
              <w:rPr>
                <w:rFonts w:ascii="Arial" w:hAnsi="Arial" w:cs="Arial"/>
                <w:b/>
                <w:sz w:val="20"/>
              </w:rPr>
              <w:t>pro studenty</w:t>
            </w:r>
            <w:r w:rsidR="002E6BFA" w:rsidRPr="0046767D">
              <w:rPr>
                <w:rFonts w:ascii="Arial" w:hAnsi="Arial" w:cs="Arial"/>
                <w:b/>
                <w:sz w:val="20"/>
              </w:rPr>
              <w:t xml:space="preserve"> a akademické pracovníky </w:t>
            </w:r>
          </w:p>
          <w:p w14:paraId="082433D0" w14:textId="7169E228" w:rsidR="0012127F" w:rsidRPr="0046767D" w:rsidRDefault="009A5A6E" w:rsidP="009A5A6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i/>
                <w:sz w:val="20"/>
              </w:rPr>
              <w:t>(</w:t>
            </w:r>
            <w:r w:rsidRPr="00E4296B">
              <w:rPr>
                <w:rFonts w:ascii="Arial" w:hAnsi="Arial" w:cs="Arial"/>
                <w:i/>
                <w:sz w:val="16"/>
                <w:szCs w:val="16"/>
              </w:rPr>
              <w:t>popis způsobu sdílení a prezentace výsledků)</w:t>
            </w:r>
          </w:p>
        </w:tc>
      </w:tr>
      <w:tr w:rsidR="005F35C8" w:rsidRPr="0058573E" w14:paraId="2FA4AB58" w14:textId="77777777" w:rsidTr="00691411">
        <w:trPr>
          <w:trHeight w:val="1595"/>
        </w:trPr>
        <w:tc>
          <w:tcPr>
            <w:tcW w:w="9042" w:type="dxa"/>
            <w:gridSpan w:val="2"/>
          </w:tcPr>
          <w:p w14:paraId="5FDA4A4E" w14:textId="77777777" w:rsidR="00536D8F" w:rsidRDefault="00536D8F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DD0228F" w14:textId="603FC2FF" w:rsidR="00536D8F" w:rsidRDefault="00536D8F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04E08">
              <w:rPr>
                <w:rFonts w:ascii="Arial" w:hAnsi="Arial" w:cs="Arial"/>
                <w:sz w:val="20"/>
              </w:rPr>
              <w:t>Výsledky jsou studentům a akademickým pracovníkům přístupné v IS/STAG.</w:t>
            </w:r>
            <w:r w:rsidR="009D4A71">
              <w:rPr>
                <w:rFonts w:ascii="Arial" w:hAnsi="Arial" w:cs="Arial"/>
                <w:sz w:val="20"/>
              </w:rPr>
              <w:t xml:space="preserve"> </w:t>
            </w:r>
          </w:p>
          <w:p w14:paraId="245E3179" w14:textId="77777777" w:rsidR="00536D8F" w:rsidRDefault="00536D8F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C576404" w14:textId="3E8DB7C7" w:rsidR="005802F2" w:rsidRPr="0046767D" w:rsidRDefault="0046767D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 xml:space="preserve">Zpráva o vnitřním hodnocení kvality vzdělávací, tvůrčí a s nimi souvisejících činností Univerzity Tomáše Bati ve Zlíně </w:t>
            </w:r>
            <w:r w:rsidR="00D7734D">
              <w:rPr>
                <w:rFonts w:ascii="Arial" w:hAnsi="Arial" w:cs="Arial"/>
                <w:sz w:val="20"/>
              </w:rPr>
              <w:t>a její každoroční aktualizace v Dodatcích.</w:t>
            </w:r>
          </w:p>
        </w:tc>
      </w:tr>
      <w:tr w:rsidR="005F35C8" w:rsidRPr="0058573E" w14:paraId="7D790370" w14:textId="77777777" w:rsidTr="00691411">
        <w:trPr>
          <w:trHeight w:val="50"/>
        </w:trPr>
        <w:tc>
          <w:tcPr>
            <w:tcW w:w="9042" w:type="dxa"/>
            <w:gridSpan w:val="2"/>
          </w:tcPr>
          <w:p w14:paraId="3D0B7731" w14:textId="77777777" w:rsidR="00EC0854" w:rsidRPr="0043058D" w:rsidRDefault="00047DA7" w:rsidP="002E6BF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Procedura projednávání výsledků</w:t>
            </w:r>
            <w:r w:rsidR="00B52CC4" w:rsidRPr="0043058D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4266D152" w14:textId="7BE874BB" w:rsidR="002E6BFA" w:rsidRPr="00EC0854" w:rsidRDefault="002E6BFA" w:rsidP="002E6BF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5F35C8" w:rsidRPr="0058573E" w14:paraId="77DFABAD" w14:textId="77777777" w:rsidTr="00691411">
        <w:trPr>
          <w:trHeight w:val="1682"/>
        </w:trPr>
        <w:tc>
          <w:tcPr>
            <w:tcW w:w="9042" w:type="dxa"/>
            <w:gridSpan w:val="2"/>
          </w:tcPr>
          <w:p w14:paraId="27EF1FF3" w14:textId="467E3E1F" w:rsidR="00280ADA" w:rsidRDefault="009D4A71" w:rsidP="00C76EF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Výsle</w:t>
            </w:r>
            <w:r w:rsidR="003A0D7E">
              <w:rPr>
                <w:rFonts w:ascii="Arial" w:hAnsi="Arial" w:cs="Arial"/>
                <w:sz w:val="20"/>
              </w:rPr>
              <w:t>dky jsou po analýze projednávány</w:t>
            </w:r>
            <w:r>
              <w:rPr>
                <w:rFonts w:ascii="Arial" w:hAnsi="Arial" w:cs="Arial"/>
                <w:sz w:val="20"/>
              </w:rPr>
              <w:t xml:space="preserve"> na poradách </w:t>
            </w:r>
            <w:r w:rsidR="00280ADA" w:rsidRPr="00104E08">
              <w:rPr>
                <w:rFonts w:ascii="Arial" w:hAnsi="Arial" w:cs="Arial"/>
                <w:sz w:val="20"/>
              </w:rPr>
              <w:t>Ús</w:t>
            </w:r>
            <w:r>
              <w:rPr>
                <w:rFonts w:ascii="Arial" w:hAnsi="Arial" w:cs="Arial"/>
                <w:sz w:val="20"/>
              </w:rPr>
              <w:t>tavu školní pedagogiky</w:t>
            </w:r>
            <w:r w:rsidR="003A0D7E">
              <w:rPr>
                <w:rFonts w:ascii="Arial" w:hAnsi="Arial" w:cs="Arial"/>
                <w:sz w:val="20"/>
              </w:rPr>
              <w:t xml:space="preserve"> (dále ÚŠP)</w:t>
            </w:r>
            <w:r>
              <w:rPr>
                <w:rFonts w:ascii="Arial" w:hAnsi="Arial" w:cs="Arial"/>
                <w:sz w:val="20"/>
              </w:rPr>
              <w:t>, zasedání kolegia</w:t>
            </w:r>
            <w:r w:rsidR="00280ADA" w:rsidRPr="00104E08">
              <w:rPr>
                <w:rFonts w:ascii="Arial" w:hAnsi="Arial" w:cs="Arial"/>
                <w:sz w:val="20"/>
              </w:rPr>
              <w:t xml:space="preserve"> děkana, </w:t>
            </w:r>
            <w:r>
              <w:rPr>
                <w:rFonts w:ascii="Arial" w:hAnsi="Arial" w:cs="Arial"/>
                <w:sz w:val="20"/>
              </w:rPr>
              <w:t>Akademického</w:t>
            </w:r>
            <w:r w:rsidR="00280ADA" w:rsidRPr="00104E08">
              <w:rPr>
                <w:rFonts w:ascii="Arial" w:hAnsi="Arial" w:cs="Arial"/>
                <w:sz w:val="20"/>
              </w:rPr>
              <w:t xml:space="preserve"> senát</w:t>
            </w:r>
            <w:r>
              <w:rPr>
                <w:rFonts w:ascii="Arial" w:hAnsi="Arial" w:cs="Arial"/>
                <w:sz w:val="20"/>
              </w:rPr>
              <w:t>u</w:t>
            </w:r>
            <w:r w:rsidR="00280ADA" w:rsidRPr="00104E08">
              <w:rPr>
                <w:rFonts w:ascii="Arial" w:hAnsi="Arial" w:cs="Arial"/>
                <w:sz w:val="20"/>
              </w:rPr>
              <w:t xml:space="preserve"> FHS </w:t>
            </w:r>
            <w:r>
              <w:rPr>
                <w:rFonts w:ascii="Arial" w:hAnsi="Arial" w:cs="Arial"/>
                <w:sz w:val="20"/>
              </w:rPr>
              <w:t>UTB ve Zlíně, Vědecké rady</w:t>
            </w:r>
            <w:r w:rsidR="00280ADA" w:rsidRPr="00104E08">
              <w:rPr>
                <w:rFonts w:ascii="Arial" w:hAnsi="Arial" w:cs="Arial"/>
                <w:sz w:val="20"/>
              </w:rPr>
              <w:t xml:space="preserve"> FHS UTB ve Zlíně</w:t>
            </w:r>
            <w:r w:rsidR="00280ADA">
              <w:rPr>
                <w:rFonts w:ascii="Arial" w:hAnsi="Arial" w:cs="Arial"/>
                <w:sz w:val="20"/>
              </w:rPr>
              <w:t xml:space="preserve">, případně dle okolností </w:t>
            </w:r>
            <w:r>
              <w:rPr>
                <w:rFonts w:ascii="Arial" w:hAnsi="Arial" w:cs="Arial"/>
                <w:sz w:val="20"/>
              </w:rPr>
              <w:t xml:space="preserve">v rámci </w:t>
            </w:r>
            <w:r w:rsidR="00280ADA">
              <w:rPr>
                <w:rFonts w:ascii="Arial" w:hAnsi="Arial" w:cs="Arial"/>
                <w:sz w:val="20"/>
              </w:rPr>
              <w:t>Oborov</w:t>
            </w:r>
            <w:r>
              <w:rPr>
                <w:rFonts w:ascii="Arial" w:hAnsi="Arial" w:cs="Arial"/>
                <w:sz w:val="20"/>
              </w:rPr>
              <w:t>é rady</w:t>
            </w:r>
            <w:r w:rsidR="00280ADA">
              <w:rPr>
                <w:rFonts w:ascii="Arial" w:hAnsi="Arial" w:cs="Arial"/>
                <w:sz w:val="20"/>
              </w:rPr>
              <w:t xml:space="preserve"> DSP Pedagogika (doktorandi </w:t>
            </w:r>
            <w:r w:rsidR="009073D5">
              <w:rPr>
                <w:rFonts w:ascii="Arial" w:hAnsi="Arial" w:cs="Arial"/>
                <w:sz w:val="20"/>
              </w:rPr>
              <w:t>participují rovněž na výuce</w:t>
            </w:r>
            <w:r w:rsidR="00280ADA">
              <w:rPr>
                <w:rFonts w:ascii="Arial" w:hAnsi="Arial" w:cs="Arial"/>
                <w:sz w:val="20"/>
              </w:rPr>
              <w:t xml:space="preserve"> v hodnoceném </w:t>
            </w:r>
            <w:r w:rsidR="001F36D0">
              <w:rPr>
                <w:rFonts w:ascii="Arial" w:hAnsi="Arial" w:cs="Arial"/>
                <w:sz w:val="20"/>
              </w:rPr>
              <w:t xml:space="preserve">oboru </w:t>
            </w:r>
            <w:r w:rsidR="00280ADA">
              <w:rPr>
                <w:rFonts w:ascii="Arial" w:hAnsi="Arial" w:cs="Arial"/>
                <w:sz w:val="20"/>
              </w:rPr>
              <w:t>Učitelství pro mateřské školy, dále UMŠ).</w:t>
            </w:r>
            <w:r w:rsidR="00DD3AF5">
              <w:rPr>
                <w:rFonts w:ascii="Arial" w:hAnsi="Arial" w:cs="Arial"/>
                <w:sz w:val="20"/>
              </w:rPr>
              <w:t xml:space="preserve"> Zásadně do projednání vstupuje rovněž Rada studijních programů</w:t>
            </w:r>
            <w:r w:rsidR="001F36D0">
              <w:rPr>
                <w:rFonts w:ascii="Arial" w:hAnsi="Arial" w:cs="Arial"/>
                <w:sz w:val="20"/>
              </w:rPr>
              <w:t xml:space="preserve"> FHS</w:t>
            </w:r>
            <w:r w:rsidR="00DD3AF5">
              <w:rPr>
                <w:rFonts w:ascii="Arial" w:hAnsi="Arial" w:cs="Arial"/>
                <w:sz w:val="20"/>
              </w:rPr>
              <w:t>.</w:t>
            </w:r>
          </w:p>
          <w:p w14:paraId="2685D8EC" w14:textId="1A8C31B8" w:rsidR="00595A2D" w:rsidRPr="00E2144C" w:rsidRDefault="00280ADA" w:rsidP="00C76EF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Nejintenzivněji se zpětná vazba komunikuje na úrovni ÚŠP, a to p</w:t>
            </w:r>
            <w:r w:rsidR="001F36D0">
              <w:rPr>
                <w:rFonts w:ascii="Arial" w:hAnsi="Arial" w:cs="Arial"/>
                <w:sz w:val="20"/>
              </w:rPr>
              <w:t>rostřednictvím</w:t>
            </w:r>
            <w:r>
              <w:rPr>
                <w:rFonts w:ascii="Arial" w:hAnsi="Arial" w:cs="Arial"/>
                <w:sz w:val="20"/>
              </w:rPr>
              <w:t xml:space="preserve"> pohovor</w:t>
            </w:r>
            <w:r w:rsidR="001F36D0">
              <w:rPr>
                <w:rFonts w:ascii="Arial" w:hAnsi="Arial" w:cs="Arial"/>
                <w:sz w:val="20"/>
              </w:rPr>
              <w:t>ů</w:t>
            </w:r>
            <w:r>
              <w:rPr>
                <w:rFonts w:ascii="Arial" w:hAnsi="Arial" w:cs="Arial"/>
                <w:sz w:val="20"/>
              </w:rPr>
              <w:t xml:space="preserve"> vedení ÚŠP a garanta SP</w:t>
            </w:r>
            <w:r w:rsidR="000F7A70">
              <w:rPr>
                <w:rFonts w:ascii="Arial" w:hAnsi="Arial" w:cs="Arial"/>
                <w:sz w:val="20"/>
              </w:rPr>
              <w:t xml:space="preserve"> UM</w:t>
            </w:r>
            <w:r w:rsidR="003A0D7E">
              <w:rPr>
                <w:rFonts w:ascii="Arial" w:hAnsi="Arial" w:cs="Arial"/>
                <w:sz w:val="20"/>
              </w:rPr>
              <w:t>Š</w:t>
            </w:r>
            <w:r>
              <w:rPr>
                <w:rFonts w:ascii="Arial" w:hAnsi="Arial" w:cs="Arial"/>
                <w:sz w:val="20"/>
              </w:rPr>
              <w:t xml:space="preserve"> s akademickými pracovníky</w:t>
            </w:r>
            <w:r w:rsidR="003D0286">
              <w:rPr>
                <w:rFonts w:ascii="Arial" w:hAnsi="Arial" w:cs="Arial"/>
                <w:sz w:val="20"/>
              </w:rPr>
              <w:t>, kteří zabezpečují jednotlivé předměty.</w:t>
            </w:r>
          </w:p>
        </w:tc>
      </w:tr>
      <w:tr w:rsidR="005802F2" w:rsidRPr="0058573E" w14:paraId="7E35B65E" w14:textId="77777777" w:rsidTr="00691411">
        <w:trPr>
          <w:trHeight w:val="50"/>
        </w:trPr>
        <w:tc>
          <w:tcPr>
            <w:tcW w:w="9042" w:type="dxa"/>
            <w:gridSpan w:val="2"/>
          </w:tcPr>
          <w:p w14:paraId="71DBA44D" w14:textId="75FB1071" w:rsidR="005802F2" w:rsidRPr="0043058D" w:rsidRDefault="00EC0854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</w:t>
            </w:r>
            <w:r w:rsidR="005802F2" w:rsidRPr="0043058D">
              <w:rPr>
                <w:rFonts w:ascii="Arial" w:hAnsi="Arial" w:cs="Arial"/>
                <w:b/>
                <w:sz w:val="20"/>
              </w:rPr>
              <w:t>ohlednění výsledků ve vzdělávací činnosti</w:t>
            </w:r>
          </w:p>
          <w:p w14:paraId="123B0B85" w14:textId="4CC47E7C" w:rsidR="005802F2" w:rsidRPr="00AC4575" w:rsidRDefault="005802F2" w:rsidP="00880052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880052"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="00EC0854"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5802F2" w:rsidRPr="0058573E" w14:paraId="5DEF8BE6" w14:textId="77777777" w:rsidTr="00691411">
        <w:trPr>
          <w:trHeight w:val="1686"/>
        </w:trPr>
        <w:tc>
          <w:tcPr>
            <w:tcW w:w="9042" w:type="dxa"/>
            <w:gridSpan w:val="2"/>
          </w:tcPr>
          <w:p w14:paraId="0ED67B60" w14:textId="7FD2580F" w:rsidR="004B65B3" w:rsidRPr="00465A8C" w:rsidRDefault="004B65B3" w:rsidP="00C76EFB">
            <w:pPr>
              <w:pStyle w:val="Bezmezer"/>
              <w:spacing w:before="40" w:after="40"/>
              <w:ind w:right="284"/>
              <w:rPr>
                <w:ins w:id="10" w:author="Adriana Wiegerová" w:date="2021-09-16T11:39:00Z"/>
                <w:rFonts w:ascii="Arial" w:hAnsi="Arial" w:cs="Arial"/>
                <w:sz w:val="20"/>
              </w:rPr>
            </w:pPr>
            <w:ins w:id="11" w:author="Adriana Wiegerová" w:date="2021-09-16T11:39:00Z">
              <w:r w:rsidRPr="00465A8C">
                <w:rPr>
                  <w:rFonts w:ascii="Arial" w:hAnsi="Arial" w:cs="Arial"/>
                  <w:sz w:val="20"/>
                </w:rPr>
                <w:t>Hodnocení výuky v</w:t>
              </w:r>
            </w:ins>
            <w:ins w:id="12" w:author="Hana Navrátilová" w:date="2021-09-16T18:59:00Z">
              <w:r w:rsidR="00465A8C">
                <w:rPr>
                  <w:rFonts w:ascii="Arial" w:hAnsi="Arial" w:cs="Arial"/>
                  <w:sz w:val="20"/>
                </w:rPr>
                <w:t>e studijním programu</w:t>
              </w:r>
            </w:ins>
            <w:ins w:id="13" w:author="Adriana Wiegerová" w:date="2021-09-16T11:43:00Z">
              <w:del w:id="14" w:author="Hana Navrátilová" w:date="2021-09-16T18:59:00Z">
                <w:r w:rsidRPr="00465A8C" w:rsidDel="00465A8C">
                  <w:rPr>
                    <w:rFonts w:ascii="Arial" w:hAnsi="Arial" w:cs="Arial"/>
                    <w:sz w:val="20"/>
                  </w:rPr>
                  <w:delText> </w:delText>
                </w:r>
              </w:del>
            </w:ins>
            <w:ins w:id="15" w:author="Adriana Wiegerová" w:date="2021-09-16T11:39:00Z">
              <w:del w:id="16" w:author="Hana Navrátilová" w:date="2021-09-16T18:59:00Z">
                <w:r w:rsidRPr="00465A8C" w:rsidDel="00465A8C">
                  <w:rPr>
                    <w:rFonts w:ascii="Arial" w:hAnsi="Arial" w:cs="Arial"/>
                    <w:sz w:val="20"/>
                  </w:rPr>
                  <w:delText>programu</w:delText>
                </w:r>
              </w:del>
            </w:ins>
            <w:ins w:id="17" w:author="Adriana Wiegerová" w:date="2021-09-16T11:43:00Z">
              <w:r w:rsidRPr="00465A8C">
                <w:rPr>
                  <w:rFonts w:ascii="Arial" w:hAnsi="Arial" w:cs="Arial"/>
                  <w:sz w:val="20"/>
                </w:rPr>
                <w:t xml:space="preserve"> ze strany studentů</w:t>
              </w:r>
            </w:ins>
            <w:ins w:id="18" w:author="Adriana Wiegerová" w:date="2021-09-16T11:39:00Z">
              <w:r w:rsidRPr="00465A8C">
                <w:rPr>
                  <w:rFonts w:ascii="Arial" w:hAnsi="Arial" w:cs="Arial"/>
                  <w:sz w:val="20"/>
                </w:rPr>
                <w:t xml:space="preserve"> </w:t>
              </w:r>
              <w:del w:id="19" w:author="Hana Navrátilová" w:date="2021-09-16T19:00:00Z">
                <w:r w:rsidRPr="00465A8C" w:rsidDel="00465A8C">
                  <w:rPr>
                    <w:rFonts w:ascii="Arial" w:hAnsi="Arial" w:cs="Arial"/>
                    <w:sz w:val="20"/>
                  </w:rPr>
                  <w:delText>existuje</w:delText>
                </w:r>
              </w:del>
            </w:ins>
            <w:ins w:id="20" w:author="Hana Navrátilová" w:date="2021-09-16T19:00:00Z">
              <w:r w:rsidR="00465A8C">
                <w:rPr>
                  <w:rFonts w:ascii="Arial" w:hAnsi="Arial" w:cs="Arial"/>
                  <w:sz w:val="20"/>
                </w:rPr>
                <w:t>realizujeme</w:t>
              </w:r>
            </w:ins>
            <w:ins w:id="21" w:author="Adriana Wiegerová" w:date="2021-09-16T11:39:00Z">
              <w:r w:rsidRPr="00465A8C">
                <w:rPr>
                  <w:rFonts w:ascii="Arial" w:hAnsi="Arial" w:cs="Arial"/>
                  <w:sz w:val="20"/>
                </w:rPr>
                <w:t xml:space="preserve"> ve třech formách:</w:t>
              </w:r>
            </w:ins>
          </w:p>
          <w:p w14:paraId="7E9771CB" w14:textId="5DDEBA08" w:rsidR="004B65B3" w:rsidRPr="00465A8C" w:rsidRDefault="004B65B3" w:rsidP="00172580">
            <w:pPr>
              <w:pStyle w:val="Bezmezer"/>
              <w:numPr>
                <w:ilvl w:val="0"/>
                <w:numId w:val="14"/>
              </w:numPr>
              <w:spacing w:before="40" w:after="40"/>
              <w:ind w:right="284"/>
              <w:rPr>
                <w:ins w:id="22" w:author="Adriana Wiegerová" w:date="2021-09-16T11:40:00Z"/>
                <w:rFonts w:ascii="Arial" w:hAnsi="Arial" w:cs="Arial"/>
                <w:sz w:val="20"/>
              </w:rPr>
            </w:pPr>
            <w:ins w:id="23" w:author="Adriana Wiegerová" w:date="2021-09-16T11:39:00Z">
              <w:r w:rsidRPr="00465A8C">
                <w:rPr>
                  <w:rFonts w:ascii="Arial" w:hAnsi="Arial" w:cs="Arial"/>
                  <w:sz w:val="20"/>
                </w:rPr>
                <w:t>Hodnocení centrální – na univerzitní úrovni p</w:t>
              </w:r>
            </w:ins>
            <w:ins w:id="24" w:author="Adriana Wiegerová" w:date="2021-09-16T11:40:00Z">
              <w:r w:rsidRPr="00465A8C">
                <w:rPr>
                  <w:rFonts w:ascii="Arial" w:hAnsi="Arial" w:cs="Arial"/>
                  <w:sz w:val="20"/>
                </w:rPr>
                <w:t>řes systém STAG</w:t>
              </w:r>
            </w:ins>
            <w:ins w:id="25" w:author="Hana Navrátilová" w:date="2021-09-16T19:00:00Z">
              <w:r w:rsidR="00465A8C">
                <w:rPr>
                  <w:rFonts w:ascii="Arial" w:hAnsi="Arial" w:cs="Arial"/>
                  <w:sz w:val="20"/>
                </w:rPr>
                <w:t xml:space="preserve"> (2x ročně)</w:t>
              </w:r>
            </w:ins>
            <w:ins w:id="26" w:author="Adriana Wiegerová" w:date="2021-09-16T11:40:00Z">
              <w:r w:rsidRPr="00465A8C">
                <w:rPr>
                  <w:rFonts w:ascii="Arial" w:hAnsi="Arial" w:cs="Arial"/>
                  <w:sz w:val="20"/>
                </w:rPr>
                <w:t>,</w:t>
              </w:r>
            </w:ins>
          </w:p>
          <w:p w14:paraId="0FD77847" w14:textId="762B3501" w:rsidR="004B65B3" w:rsidRPr="00465A8C" w:rsidRDefault="00465A8C" w:rsidP="00172580">
            <w:pPr>
              <w:pStyle w:val="Bezmezer"/>
              <w:numPr>
                <w:ilvl w:val="0"/>
                <w:numId w:val="14"/>
              </w:numPr>
              <w:spacing w:before="40" w:after="40"/>
              <w:ind w:right="284"/>
              <w:rPr>
                <w:ins w:id="27" w:author="Adriana Wiegerová" w:date="2021-09-16T11:40:00Z"/>
                <w:rFonts w:ascii="Arial" w:hAnsi="Arial" w:cs="Arial"/>
                <w:sz w:val="20"/>
              </w:rPr>
            </w:pPr>
            <w:ins w:id="28" w:author="Hana Navrátilová" w:date="2021-09-16T18:59:00Z">
              <w:r w:rsidRPr="00172580">
                <w:rPr>
                  <w:rFonts w:ascii="Arial" w:hAnsi="Arial" w:cs="Arial"/>
                  <w:sz w:val="20"/>
                </w:rPr>
                <w:t>v</w:t>
              </w:r>
            </w:ins>
            <w:ins w:id="29" w:author="Adriana Wiegerová" w:date="2021-09-16T11:40:00Z">
              <w:del w:id="30" w:author="Hana Navrátilová" w:date="2021-09-16T18:59:00Z">
                <w:r w:rsidR="004B65B3" w:rsidRPr="00465A8C" w:rsidDel="00465A8C">
                  <w:rPr>
                    <w:rFonts w:ascii="Arial" w:hAnsi="Arial" w:cs="Arial"/>
                    <w:sz w:val="20"/>
                  </w:rPr>
                  <w:delText>V</w:delText>
                </w:r>
              </w:del>
              <w:r w:rsidR="004B65B3" w:rsidRPr="00465A8C">
                <w:rPr>
                  <w:rFonts w:ascii="Arial" w:hAnsi="Arial" w:cs="Arial"/>
                  <w:sz w:val="20"/>
                </w:rPr>
                <w:t>lastní hodnocení – dotazníkové, na úrovni pracoviště, tedy Ústavu školní pedagogiky</w:t>
              </w:r>
            </w:ins>
            <w:ins w:id="31" w:author="Hana Navrátilová" w:date="2021-09-16T19:00:00Z">
              <w:r>
                <w:rPr>
                  <w:rFonts w:ascii="Arial" w:hAnsi="Arial" w:cs="Arial"/>
                  <w:sz w:val="20"/>
                </w:rPr>
                <w:t xml:space="preserve"> (2x ročně)</w:t>
              </w:r>
            </w:ins>
            <w:ins w:id="32" w:author="Adriana Wiegerová" w:date="2021-09-16T11:40:00Z">
              <w:r w:rsidR="004B65B3" w:rsidRPr="00465A8C">
                <w:rPr>
                  <w:rFonts w:ascii="Arial" w:hAnsi="Arial" w:cs="Arial"/>
                  <w:sz w:val="20"/>
                </w:rPr>
                <w:t>,</w:t>
              </w:r>
            </w:ins>
          </w:p>
          <w:p w14:paraId="421AE4CC" w14:textId="2ADA756F" w:rsidR="004B65B3" w:rsidRPr="00465A8C" w:rsidRDefault="00465A8C" w:rsidP="00172580">
            <w:pPr>
              <w:pStyle w:val="Bezmezer"/>
              <w:numPr>
                <w:ilvl w:val="0"/>
                <w:numId w:val="14"/>
              </w:numPr>
              <w:spacing w:before="40" w:after="40"/>
              <w:ind w:right="284"/>
              <w:rPr>
                <w:ins w:id="33" w:author="Adriana Wiegerová" w:date="2021-09-16T11:39:00Z"/>
                <w:rFonts w:ascii="Arial" w:hAnsi="Arial" w:cs="Arial"/>
                <w:sz w:val="20"/>
              </w:rPr>
            </w:pPr>
            <w:ins w:id="34" w:author="Hana Navrátilová" w:date="2021-09-16T18:59:00Z">
              <w:r w:rsidRPr="00172580">
                <w:rPr>
                  <w:rFonts w:ascii="Arial" w:hAnsi="Arial" w:cs="Arial"/>
                  <w:sz w:val="20"/>
                </w:rPr>
                <w:t>h</w:t>
              </w:r>
            </w:ins>
            <w:ins w:id="35" w:author="Adriana Wiegerová" w:date="2021-09-16T11:40:00Z">
              <w:del w:id="36" w:author="Hana Navrátilová" w:date="2021-09-16T18:59:00Z">
                <w:r w:rsidR="004B65B3" w:rsidRPr="00465A8C" w:rsidDel="00465A8C">
                  <w:rPr>
                    <w:rFonts w:ascii="Arial" w:hAnsi="Arial" w:cs="Arial"/>
                    <w:sz w:val="20"/>
                  </w:rPr>
                  <w:delText>H</w:delText>
                </w:r>
              </w:del>
              <w:r w:rsidR="004B65B3" w:rsidRPr="00465A8C">
                <w:rPr>
                  <w:rFonts w:ascii="Arial" w:hAnsi="Arial" w:cs="Arial"/>
                  <w:sz w:val="20"/>
                </w:rPr>
                <w:t>odnocení inspirované studenty – hodnocení spolupráce školite</w:t>
              </w:r>
            </w:ins>
            <w:ins w:id="37" w:author="Adriana Wiegerová" w:date="2021-09-16T11:41:00Z">
              <w:r w:rsidR="004B65B3" w:rsidRPr="00465A8C">
                <w:rPr>
                  <w:rFonts w:ascii="Arial" w:hAnsi="Arial" w:cs="Arial"/>
                  <w:sz w:val="20"/>
                </w:rPr>
                <w:t>l</w:t>
              </w:r>
            </w:ins>
            <w:ins w:id="38" w:author="Adriana Wiegerová" w:date="2021-09-16T11:40:00Z">
              <w:r w:rsidR="004B65B3" w:rsidRPr="00465A8C">
                <w:rPr>
                  <w:rFonts w:ascii="Arial" w:hAnsi="Arial" w:cs="Arial"/>
                  <w:sz w:val="20"/>
                </w:rPr>
                <w:t>ů p</w:t>
              </w:r>
            </w:ins>
            <w:ins w:id="39" w:author="Adriana Wiegerová" w:date="2021-09-16T11:41:00Z">
              <w:r w:rsidR="004B65B3" w:rsidRPr="00465A8C">
                <w:rPr>
                  <w:rFonts w:ascii="Arial" w:hAnsi="Arial" w:cs="Arial"/>
                  <w:sz w:val="20"/>
                </w:rPr>
                <w:t>ři vedení bakalářských prací</w:t>
              </w:r>
            </w:ins>
            <w:ins w:id="40" w:author="Hana Navrátilová" w:date="2021-09-16T19:00:00Z">
              <w:r>
                <w:rPr>
                  <w:rFonts w:ascii="Arial" w:hAnsi="Arial" w:cs="Arial"/>
                  <w:sz w:val="20"/>
                </w:rPr>
                <w:t xml:space="preserve"> (1x ročně)</w:t>
              </w:r>
            </w:ins>
            <w:ins w:id="41" w:author="Adriana Wiegerová" w:date="2021-09-16T11:41:00Z">
              <w:r w:rsidR="004B65B3" w:rsidRPr="00465A8C">
                <w:rPr>
                  <w:rFonts w:ascii="Arial" w:hAnsi="Arial" w:cs="Arial"/>
                  <w:sz w:val="20"/>
                </w:rPr>
                <w:t>.</w:t>
              </w:r>
            </w:ins>
          </w:p>
          <w:p w14:paraId="0D27564A" w14:textId="77777777" w:rsidR="004B65B3" w:rsidRDefault="004B65B3" w:rsidP="00C76EFB">
            <w:pPr>
              <w:pStyle w:val="Bezmezer"/>
              <w:spacing w:before="40" w:after="40"/>
              <w:ind w:right="284"/>
              <w:rPr>
                <w:ins w:id="42" w:author="Adriana Wiegerová" w:date="2021-09-16T11:39:00Z"/>
                <w:rFonts w:ascii="Arial" w:hAnsi="Arial" w:cs="Arial"/>
                <w:sz w:val="20"/>
              </w:rPr>
            </w:pPr>
          </w:p>
          <w:p w14:paraId="78CA8288" w14:textId="49A12753" w:rsidR="004E55DD" w:rsidRDefault="003A0D7E" w:rsidP="00465A8C">
            <w:pPr>
              <w:pStyle w:val="Bezmezer"/>
              <w:spacing w:before="40" w:after="40"/>
              <w:ind w:right="284"/>
              <w:rPr>
                <w:ins w:id="43" w:author="janabask janabask" w:date="2021-09-14T21:44:00Z"/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Výsledky hodnocení se reflektují a zpracovávají do dalších procesů týkajících se výuky v rámci UMŠ, a to vždy s ohledem na další semestr a personální složení ÚŠP.</w:t>
            </w:r>
            <w:r w:rsidR="004E55DD" w:rsidRPr="00104E08">
              <w:rPr>
                <w:rFonts w:ascii="Arial" w:hAnsi="Arial" w:cs="Arial"/>
                <w:sz w:val="20"/>
              </w:rPr>
              <w:t xml:space="preserve"> Průměrné hodnocení </w:t>
            </w:r>
            <w:r w:rsidR="004E55DD">
              <w:rPr>
                <w:rFonts w:ascii="Arial" w:hAnsi="Arial" w:cs="Arial"/>
                <w:sz w:val="20"/>
              </w:rPr>
              <w:t>zpracováno ze známek</w:t>
            </w:r>
            <w:r w:rsidR="008922F6">
              <w:rPr>
                <w:rFonts w:ascii="Arial" w:hAnsi="Arial" w:cs="Arial"/>
                <w:sz w:val="20"/>
              </w:rPr>
              <w:t xml:space="preserve"> přiřazených k</w:t>
            </w:r>
            <w:r w:rsidR="004E55DD">
              <w:rPr>
                <w:rFonts w:ascii="Arial" w:hAnsi="Arial" w:cs="Arial"/>
                <w:sz w:val="20"/>
              </w:rPr>
              <w:t xml:space="preserve"> </w:t>
            </w:r>
            <w:r w:rsidR="004E55DD" w:rsidRPr="00104E08">
              <w:rPr>
                <w:rFonts w:ascii="Arial" w:hAnsi="Arial" w:cs="Arial"/>
                <w:sz w:val="20"/>
              </w:rPr>
              <w:t>předmětů</w:t>
            </w:r>
            <w:r w:rsidR="008922F6">
              <w:rPr>
                <w:rFonts w:ascii="Arial" w:hAnsi="Arial" w:cs="Arial"/>
                <w:sz w:val="20"/>
              </w:rPr>
              <w:t>m</w:t>
            </w:r>
            <w:r w:rsidR="004E55DD">
              <w:rPr>
                <w:rFonts w:ascii="Arial" w:hAnsi="Arial" w:cs="Arial"/>
                <w:sz w:val="20"/>
              </w:rPr>
              <w:t xml:space="preserve"> (z původních hodnot na škále </w:t>
            </w:r>
            <w:del w:id="44" w:author="Majerčík Jakub (211662)" w:date="2021-09-15T16:27:00Z">
              <w:r w:rsidR="00F11719" w:rsidDel="00312599">
                <w:rPr>
                  <w:rFonts w:ascii="Arial" w:hAnsi="Arial" w:cs="Arial"/>
                  <w:sz w:val="20"/>
                </w:rPr>
                <w:delText>„školního h</w:delText>
              </w:r>
              <w:r w:rsidR="00D35B5F" w:rsidDel="00312599">
                <w:rPr>
                  <w:rFonts w:ascii="Arial" w:hAnsi="Arial" w:cs="Arial"/>
                  <w:sz w:val="20"/>
                </w:rPr>
                <w:delText>o</w:delText>
              </w:r>
              <w:r w:rsidR="00F11719" w:rsidDel="00312599">
                <w:rPr>
                  <w:rFonts w:ascii="Arial" w:hAnsi="Arial" w:cs="Arial"/>
                  <w:sz w:val="20"/>
                </w:rPr>
                <w:delText>dnocení“</w:delText>
              </w:r>
            </w:del>
            <w:r w:rsidR="00F11719">
              <w:rPr>
                <w:rFonts w:ascii="Arial" w:hAnsi="Arial" w:cs="Arial"/>
                <w:sz w:val="20"/>
              </w:rPr>
              <w:t xml:space="preserve"> </w:t>
            </w:r>
            <w:r w:rsidR="004E55DD">
              <w:rPr>
                <w:rFonts w:ascii="Arial" w:hAnsi="Arial" w:cs="Arial"/>
                <w:sz w:val="20"/>
              </w:rPr>
              <w:t>1-5</w:t>
            </w:r>
            <w:ins w:id="45" w:author="Majerčík Jakub (211662)" w:date="2021-09-15T16:29:00Z">
              <w:r w:rsidR="00312599">
                <w:rPr>
                  <w:rFonts w:ascii="Arial" w:hAnsi="Arial" w:cs="Arial"/>
                  <w:sz w:val="20"/>
                </w:rPr>
                <w:t>, přičemž 1 odpovídala nejhoršímu a 5 nejlepšímu hodnocení</w:t>
              </w:r>
            </w:ins>
            <w:r w:rsidR="004E55DD">
              <w:rPr>
                <w:rFonts w:ascii="Arial" w:hAnsi="Arial" w:cs="Arial"/>
                <w:sz w:val="20"/>
              </w:rPr>
              <w:t xml:space="preserve">) </w:t>
            </w:r>
            <w:r w:rsidR="004E55DD" w:rsidRPr="00104E08">
              <w:rPr>
                <w:rFonts w:ascii="Arial" w:hAnsi="Arial" w:cs="Arial"/>
                <w:sz w:val="20"/>
              </w:rPr>
              <w:t xml:space="preserve">dosáhlo hodnoty </w:t>
            </w:r>
            <w:r w:rsidR="00C079AB" w:rsidRPr="00B83389">
              <w:rPr>
                <w:rFonts w:ascii="Arial" w:hAnsi="Arial" w:cs="Arial"/>
                <w:sz w:val="20"/>
              </w:rPr>
              <w:t>M=4,04</w:t>
            </w:r>
            <w:r w:rsidR="004E55DD" w:rsidRPr="00104E08">
              <w:rPr>
                <w:rFonts w:ascii="Arial" w:hAnsi="Arial" w:cs="Arial"/>
                <w:sz w:val="20"/>
              </w:rPr>
              <w:t>.</w:t>
            </w:r>
            <w:r w:rsidR="004E55DD">
              <w:rPr>
                <w:rFonts w:ascii="Arial" w:hAnsi="Arial" w:cs="Arial"/>
                <w:sz w:val="20"/>
              </w:rPr>
              <w:t xml:space="preserve"> </w:t>
            </w:r>
            <w:r w:rsidR="003B432A">
              <w:rPr>
                <w:rFonts w:ascii="Arial" w:hAnsi="Arial" w:cs="Arial"/>
                <w:sz w:val="20"/>
              </w:rPr>
              <w:t>Lze konstatovat</w:t>
            </w:r>
            <w:r w:rsidR="004E55DD">
              <w:rPr>
                <w:rFonts w:ascii="Arial" w:hAnsi="Arial" w:cs="Arial"/>
                <w:sz w:val="20"/>
              </w:rPr>
              <w:t xml:space="preserve">, že </w:t>
            </w:r>
            <w:r w:rsidR="00CD5A03">
              <w:rPr>
                <w:rFonts w:ascii="Arial" w:hAnsi="Arial" w:cs="Arial"/>
                <w:sz w:val="20"/>
              </w:rPr>
              <w:t>tento celkový průměr odráží</w:t>
            </w:r>
            <w:r w:rsidR="004E55DD" w:rsidRPr="00104E08">
              <w:rPr>
                <w:rFonts w:ascii="Arial" w:hAnsi="Arial" w:cs="Arial"/>
                <w:sz w:val="20"/>
              </w:rPr>
              <w:t xml:space="preserve"> nadprůměrné hodnocení</w:t>
            </w:r>
            <w:ins w:id="46" w:author="janabask janabask" w:date="2021-09-14T21:40:00Z">
              <w:r w:rsidR="00215A72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47" w:author="janabask janabask" w:date="2021-09-14T21:42:00Z">
              <w:r w:rsidR="00215A72">
                <w:rPr>
                  <w:rFonts w:ascii="Arial" w:hAnsi="Arial" w:cs="Arial"/>
                  <w:sz w:val="20"/>
                </w:rPr>
                <w:t xml:space="preserve">ze strany </w:t>
              </w:r>
            </w:ins>
            <w:ins w:id="48" w:author="janabask janabask" w:date="2021-09-14T21:40:00Z">
              <w:r w:rsidR="00215A72">
                <w:rPr>
                  <w:rFonts w:ascii="Arial" w:hAnsi="Arial" w:cs="Arial"/>
                  <w:sz w:val="20"/>
                </w:rPr>
                <w:lastRenderedPageBreak/>
                <w:t>studentů zapojených do hodnocení</w:t>
              </w:r>
            </w:ins>
            <w:r w:rsidR="004E55DD" w:rsidRPr="00104E08">
              <w:rPr>
                <w:rFonts w:ascii="Arial" w:hAnsi="Arial" w:cs="Arial"/>
                <w:sz w:val="20"/>
              </w:rPr>
              <w:t xml:space="preserve">. </w:t>
            </w:r>
            <w:r w:rsidR="004E55DD">
              <w:rPr>
                <w:rFonts w:ascii="Arial" w:hAnsi="Arial" w:cs="Arial"/>
                <w:sz w:val="20"/>
              </w:rPr>
              <w:t xml:space="preserve">Ani ve slovních hodnoceních studentů </w:t>
            </w:r>
            <w:ins w:id="49" w:author="janabask janabask" w:date="2021-09-14T21:43:00Z">
              <w:r w:rsidR="00215A72">
                <w:rPr>
                  <w:rFonts w:ascii="Arial" w:hAnsi="Arial" w:cs="Arial"/>
                  <w:sz w:val="20"/>
                </w:rPr>
                <w:t xml:space="preserve">(jde o možnost vyjádřit se v připomínce na konci dotazníku) </w:t>
              </w:r>
            </w:ins>
            <w:r w:rsidR="004E55DD">
              <w:rPr>
                <w:rFonts w:ascii="Arial" w:hAnsi="Arial" w:cs="Arial"/>
                <w:sz w:val="20"/>
              </w:rPr>
              <w:t>nebyly</w:t>
            </w:r>
            <w:r w:rsidR="004E55DD" w:rsidRPr="00104E08">
              <w:rPr>
                <w:rFonts w:ascii="Arial" w:hAnsi="Arial" w:cs="Arial"/>
                <w:sz w:val="20"/>
              </w:rPr>
              <w:t xml:space="preserve"> zjištěny žádné závažné</w:t>
            </w:r>
            <w:r w:rsidR="004E55DD">
              <w:rPr>
                <w:rFonts w:ascii="Arial" w:hAnsi="Arial" w:cs="Arial"/>
                <w:sz w:val="20"/>
              </w:rPr>
              <w:t xml:space="preserve"> či zásadní nedostatky, spíše se objevovaly komentáře oceňující samotnou výuku</w:t>
            </w:r>
            <w:r w:rsidR="005F43B9">
              <w:rPr>
                <w:rFonts w:ascii="Arial" w:hAnsi="Arial" w:cs="Arial"/>
                <w:sz w:val="20"/>
              </w:rPr>
              <w:t xml:space="preserve"> a přístup </w:t>
            </w:r>
            <w:r w:rsidR="00CA70FA">
              <w:rPr>
                <w:rFonts w:ascii="Arial" w:hAnsi="Arial" w:cs="Arial"/>
                <w:sz w:val="20"/>
              </w:rPr>
              <w:t xml:space="preserve">konkrétního </w:t>
            </w:r>
            <w:r w:rsidR="005F43B9">
              <w:rPr>
                <w:rFonts w:ascii="Arial" w:hAnsi="Arial" w:cs="Arial"/>
                <w:sz w:val="20"/>
              </w:rPr>
              <w:t>pedagoga</w:t>
            </w:r>
            <w:r w:rsidR="004E55DD">
              <w:rPr>
                <w:rFonts w:ascii="Arial" w:hAnsi="Arial" w:cs="Arial"/>
                <w:sz w:val="20"/>
              </w:rPr>
              <w:t>.</w:t>
            </w:r>
            <w:r w:rsidR="005F43B9">
              <w:rPr>
                <w:rFonts w:ascii="Arial" w:hAnsi="Arial" w:cs="Arial"/>
                <w:sz w:val="20"/>
              </w:rPr>
              <w:t xml:space="preserve"> Kritick</w:t>
            </w:r>
            <w:r w:rsidR="00CA70FA">
              <w:rPr>
                <w:rFonts w:ascii="Arial" w:hAnsi="Arial" w:cs="Arial"/>
                <w:sz w:val="20"/>
              </w:rPr>
              <w:t>á připomínka</w:t>
            </w:r>
            <w:r w:rsidR="003B432A">
              <w:rPr>
                <w:rFonts w:ascii="Arial" w:hAnsi="Arial" w:cs="Arial"/>
                <w:sz w:val="20"/>
              </w:rPr>
              <w:t xml:space="preserve"> směřovala</w:t>
            </w:r>
            <w:r w:rsidR="005F43B9">
              <w:rPr>
                <w:rFonts w:ascii="Arial" w:hAnsi="Arial" w:cs="Arial"/>
                <w:sz w:val="20"/>
              </w:rPr>
              <w:t xml:space="preserve"> spíše k organizaci výuky</w:t>
            </w:r>
            <w:r w:rsidR="00CA70FA">
              <w:rPr>
                <w:rFonts w:ascii="Arial" w:hAnsi="Arial" w:cs="Arial"/>
                <w:sz w:val="20"/>
              </w:rPr>
              <w:t xml:space="preserve"> a</w:t>
            </w:r>
            <w:r w:rsidR="001F36D0">
              <w:rPr>
                <w:rFonts w:ascii="Arial" w:hAnsi="Arial" w:cs="Arial"/>
                <w:sz w:val="20"/>
              </w:rPr>
              <w:t> </w:t>
            </w:r>
            <w:r w:rsidR="005F43B9">
              <w:rPr>
                <w:rFonts w:ascii="Arial" w:hAnsi="Arial" w:cs="Arial"/>
                <w:sz w:val="20"/>
              </w:rPr>
              <w:t xml:space="preserve">k harmonizování představ a očekávání studentů a </w:t>
            </w:r>
            <w:r w:rsidR="008922F6">
              <w:rPr>
                <w:rFonts w:ascii="Arial" w:hAnsi="Arial" w:cs="Arial"/>
                <w:sz w:val="20"/>
              </w:rPr>
              <w:t xml:space="preserve">přístupu </w:t>
            </w:r>
            <w:r w:rsidR="005F43B9">
              <w:rPr>
                <w:rFonts w:ascii="Arial" w:hAnsi="Arial" w:cs="Arial"/>
                <w:sz w:val="20"/>
              </w:rPr>
              <w:t>vyučujícího ve vazbě na zaměření předmětu.</w:t>
            </w:r>
          </w:p>
          <w:p w14:paraId="376F8181" w14:textId="7BD36944" w:rsidR="004B65B3" w:rsidRDefault="00215A72" w:rsidP="00C76EFB">
            <w:pPr>
              <w:pStyle w:val="Bezmezer"/>
              <w:spacing w:before="40" w:after="40"/>
              <w:ind w:right="284"/>
              <w:rPr>
                <w:ins w:id="50" w:author="Adriana Wiegerová" w:date="2021-09-16T11:41:00Z"/>
                <w:rFonts w:ascii="Arial" w:hAnsi="Arial" w:cs="Arial"/>
                <w:sz w:val="20"/>
              </w:rPr>
            </w:pPr>
            <w:ins w:id="51" w:author="janabask janabask" w:date="2021-09-14T21:44:00Z">
              <w:r>
                <w:rPr>
                  <w:rFonts w:ascii="Arial" w:hAnsi="Arial" w:cs="Arial"/>
                  <w:sz w:val="20"/>
                </w:rPr>
                <w:t>Problémem hodnocení</w:t>
              </w:r>
            </w:ins>
            <w:ins w:id="52" w:author="Hana Navrátilová" w:date="2021-09-16T19:01:00Z">
              <w:r w:rsidR="00465A8C">
                <w:rPr>
                  <w:rFonts w:ascii="Arial" w:hAnsi="Arial" w:cs="Arial"/>
                  <w:sz w:val="20"/>
                </w:rPr>
                <w:t>,</w:t>
              </w:r>
            </w:ins>
            <w:ins w:id="53" w:author="janabask janabask" w:date="2021-09-14T21:44:00Z">
              <w:r>
                <w:rPr>
                  <w:rFonts w:ascii="Arial" w:hAnsi="Arial" w:cs="Arial"/>
                  <w:sz w:val="20"/>
                </w:rPr>
                <w:t xml:space="preserve"> a tedy i vyvozených závěrů</w:t>
              </w:r>
            </w:ins>
            <w:ins w:id="54" w:author="Hana Navrátilová" w:date="2021-09-16T19:01:00Z">
              <w:r w:rsidR="00465A8C">
                <w:rPr>
                  <w:rFonts w:ascii="Arial" w:hAnsi="Arial" w:cs="Arial"/>
                  <w:sz w:val="20"/>
                </w:rPr>
                <w:t>,</w:t>
              </w:r>
            </w:ins>
            <w:ins w:id="55" w:author="janabask janabask" w:date="2021-09-14T21:44:00Z">
              <w:r>
                <w:rPr>
                  <w:rFonts w:ascii="Arial" w:hAnsi="Arial" w:cs="Arial"/>
                  <w:sz w:val="20"/>
                </w:rPr>
                <w:t xml:space="preserve"> je </w:t>
              </w:r>
            </w:ins>
            <w:ins w:id="56" w:author="janabask janabask" w:date="2021-09-14T21:45:00Z">
              <w:r>
                <w:rPr>
                  <w:rFonts w:ascii="Arial" w:hAnsi="Arial" w:cs="Arial"/>
                  <w:sz w:val="20"/>
                </w:rPr>
                <w:t xml:space="preserve">nízká </w:t>
              </w:r>
            </w:ins>
            <w:ins w:id="57" w:author="janabask janabask" w:date="2021-09-14T21:44:00Z">
              <w:r>
                <w:rPr>
                  <w:rFonts w:ascii="Arial" w:hAnsi="Arial" w:cs="Arial"/>
                  <w:sz w:val="20"/>
                </w:rPr>
                <w:t>návratnost dotazníků</w:t>
              </w:r>
            </w:ins>
            <w:ins w:id="58" w:author="janabask janabask" w:date="2021-09-14T21:45:00Z">
              <w:r>
                <w:rPr>
                  <w:rFonts w:ascii="Arial" w:hAnsi="Arial" w:cs="Arial"/>
                  <w:sz w:val="20"/>
                </w:rPr>
                <w:t>.</w:t>
              </w:r>
            </w:ins>
            <w:ins w:id="59" w:author="janabask janabask" w:date="2021-09-14T21:52:00Z">
              <w:r w:rsidR="00273D25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60" w:author="janabask janabask" w:date="2021-09-14T22:16:00Z">
              <w:r w:rsidR="00DB3B09">
                <w:rPr>
                  <w:rFonts w:ascii="Arial" w:hAnsi="Arial" w:cs="Arial"/>
                  <w:sz w:val="20"/>
                </w:rPr>
                <w:t>Ta</w:t>
              </w:r>
            </w:ins>
            <w:ins w:id="61" w:author="janabask janabask" w:date="2021-09-14T21:54:00Z">
              <w:r w:rsidR="00273D25">
                <w:rPr>
                  <w:rFonts w:ascii="Arial" w:hAnsi="Arial" w:cs="Arial"/>
                  <w:sz w:val="20"/>
                </w:rPr>
                <w:t xml:space="preserve"> představuje obecný problém různých evaluačních </w:t>
              </w:r>
            </w:ins>
            <w:ins w:id="62" w:author="janabask janabask" w:date="2021-09-14T21:55:00Z">
              <w:r w:rsidR="00273D25">
                <w:rPr>
                  <w:rFonts w:ascii="Arial" w:hAnsi="Arial" w:cs="Arial"/>
                  <w:sz w:val="20"/>
                </w:rPr>
                <w:t xml:space="preserve">měření a v posledních </w:t>
              </w:r>
            </w:ins>
            <w:ins w:id="63" w:author="janabask janabask" w:date="2021-09-14T21:56:00Z">
              <w:r w:rsidR="00273D25">
                <w:rPr>
                  <w:rFonts w:ascii="Arial" w:hAnsi="Arial" w:cs="Arial"/>
                  <w:sz w:val="20"/>
                </w:rPr>
                <w:t xml:space="preserve">desetiletích se </w:t>
              </w:r>
            </w:ins>
            <w:ins w:id="64" w:author="janabask janabask" w:date="2021-09-14T21:58:00Z">
              <w:r w:rsidR="00273D25">
                <w:rPr>
                  <w:rFonts w:ascii="Arial" w:hAnsi="Arial" w:cs="Arial"/>
                  <w:sz w:val="20"/>
                </w:rPr>
                <w:t xml:space="preserve">stále </w:t>
              </w:r>
            </w:ins>
            <w:ins w:id="65" w:author="janabask janabask" w:date="2021-09-14T21:56:00Z">
              <w:r w:rsidR="00273D25">
                <w:rPr>
                  <w:rFonts w:ascii="Arial" w:hAnsi="Arial" w:cs="Arial"/>
                  <w:sz w:val="20"/>
                </w:rPr>
                <w:t>snižuje</w:t>
              </w:r>
            </w:ins>
            <w:ins w:id="66" w:author="janabask janabask" w:date="2021-09-14T21:55:00Z">
              <w:r w:rsidR="00273D25">
                <w:rPr>
                  <w:rFonts w:ascii="Arial" w:hAnsi="Arial" w:cs="Arial"/>
                  <w:sz w:val="20"/>
                </w:rPr>
                <w:t xml:space="preserve">. Odborníci </w:t>
              </w:r>
            </w:ins>
            <w:ins w:id="67" w:author="janabask janabask" w:date="2021-09-14T21:56:00Z">
              <w:r w:rsidR="00273D25">
                <w:rPr>
                  <w:rFonts w:ascii="Arial" w:hAnsi="Arial" w:cs="Arial"/>
                  <w:sz w:val="20"/>
                </w:rPr>
                <w:t>to zdůvodňují</w:t>
              </w:r>
            </w:ins>
            <w:ins w:id="68" w:author="janabask janabask" w:date="2021-09-14T21:55:00Z">
              <w:r w:rsidR="00273D25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69" w:author="Majerčík Jakub (211662)" w:date="2021-09-15T16:33:00Z">
              <w:r w:rsidR="00EB249D">
                <w:rPr>
                  <w:rFonts w:ascii="Arial" w:hAnsi="Arial" w:cs="Arial"/>
                  <w:sz w:val="20"/>
                </w:rPr>
                <w:t xml:space="preserve">například </w:t>
              </w:r>
            </w:ins>
            <w:ins w:id="70" w:author="janabask janabask" w:date="2021-09-14T21:55:00Z">
              <w:r w:rsidR="00273D25">
                <w:rPr>
                  <w:rFonts w:ascii="Arial" w:hAnsi="Arial" w:cs="Arial"/>
                  <w:sz w:val="20"/>
                </w:rPr>
                <w:t>nedůvěrou respondentů vůči tazatelům, strach</w:t>
              </w:r>
            </w:ins>
            <w:ins w:id="71" w:author="janabask janabask" w:date="2021-09-14T21:57:00Z">
              <w:r w:rsidR="00273D25">
                <w:rPr>
                  <w:rFonts w:ascii="Arial" w:hAnsi="Arial" w:cs="Arial"/>
                  <w:sz w:val="20"/>
                </w:rPr>
                <w:t>em</w:t>
              </w:r>
            </w:ins>
            <w:ins w:id="72" w:author="janabask janabask" w:date="2021-09-14T21:55:00Z">
              <w:r w:rsidR="00273D25">
                <w:rPr>
                  <w:rFonts w:ascii="Arial" w:hAnsi="Arial" w:cs="Arial"/>
                  <w:sz w:val="20"/>
                </w:rPr>
                <w:t xml:space="preserve"> ze zneužití osobních </w:t>
              </w:r>
            </w:ins>
            <w:ins w:id="73" w:author="janabask janabask" w:date="2021-09-14T21:57:00Z">
              <w:r w:rsidR="00273D25">
                <w:rPr>
                  <w:rFonts w:ascii="Arial" w:hAnsi="Arial" w:cs="Arial"/>
                  <w:sz w:val="20"/>
                </w:rPr>
                <w:t>údajů</w:t>
              </w:r>
            </w:ins>
            <w:r w:rsidR="00EB249D">
              <w:rPr>
                <w:rFonts w:ascii="Arial" w:hAnsi="Arial" w:cs="Arial"/>
                <w:sz w:val="20"/>
              </w:rPr>
              <w:t>,</w:t>
            </w:r>
            <w:r w:rsidR="00DB3B09">
              <w:rPr>
                <w:rFonts w:ascii="Arial" w:hAnsi="Arial" w:cs="Arial"/>
                <w:sz w:val="20"/>
              </w:rPr>
              <w:t xml:space="preserve"> </w:t>
            </w:r>
            <w:ins w:id="74" w:author="janabask janabask" w:date="2021-09-14T21:57:00Z">
              <w:r w:rsidR="00DB3B09">
                <w:rPr>
                  <w:rFonts w:ascii="Arial" w:hAnsi="Arial" w:cs="Arial"/>
                  <w:sz w:val="20"/>
                </w:rPr>
                <w:t xml:space="preserve">nedostatkem času na </w:t>
              </w:r>
            </w:ins>
            <w:ins w:id="75" w:author="janabask janabask" w:date="2021-09-14T22:13:00Z">
              <w:r w:rsidR="00DB3B09">
                <w:rPr>
                  <w:rFonts w:ascii="Arial" w:hAnsi="Arial" w:cs="Arial"/>
                  <w:sz w:val="20"/>
                </w:rPr>
                <w:t>straně</w:t>
              </w:r>
            </w:ins>
            <w:ins w:id="76" w:author="janabask janabask" w:date="2021-09-14T21:57:00Z">
              <w:r w:rsidR="00DB3B09">
                <w:rPr>
                  <w:rFonts w:ascii="Arial" w:hAnsi="Arial" w:cs="Arial"/>
                  <w:sz w:val="20"/>
                </w:rPr>
                <w:t xml:space="preserve"> respondentů</w:t>
              </w:r>
            </w:ins>
            <w:ins w:id="77" w:author="Majerčík Jakub (211662)" w:date="2021-09-15T16:33:00Z">
              <w:r w:rsidR="00EB249D">
                <w:rPr>
                  <w:rFonts w:ascii="Arial" w:hAnsi="Arial" w:cs="Arial"/>
                  <w:sz w:val="20"/>
                </w:rPr>
                <w:t xml:space="preserve"> apod</w:t>
              </w:r>
            </w:ins>
            <w:ins w:id="78" w:author="janabask janabask" w:date="2021-09-14T22:13:00Z">
              <w:r w:rsidR="00DB3B09">
                <w:rPr>
                  <w:rFonts w:ascii="Arial" w:hAnsi="Arial" w:cs="Arial"/>
                  <w:sz w:val="20"/>
                </w:rPr>
                <w:t>.</w:t>
              </w:r>
            </w:ins>
            <w:ins w:id="79" w:author="janabask janabask" w:date="2021-09-14T21:58:00Z">
              <w:r w:rsidR="00273D25">
                <w:rPr>
                  <w:rFonts w:ascii="Arial" w:hAnsi="Arial" w:cs="Arial"/>
                  <w:sz w:val="20"/>
                </w:rPr>
                <w:t xml:space="preserve"> </w:t>
              </w:r>
            </w:ins>
          </w:p>
          <w:p w14:paraId="62070D11" w14:textId="0A202AFF" w:rsidR="004B65B3" w:rsidRDefault="00273D25" w:rsidP="00465A8C">
            <w:pPr>
              <w:pStyle w:val="Bezmezer"/>
              <w:numPr>
                <w:ilvl w:val="0"/>
                <w:numId w:val="15"/>
              </w:numPr>
              <w:spacing w:before="40" w:after="40"/>
              <w:ind w:right="284"/>
              <w:rPr>
                <w:ins w:id="80" w:author="Adriana Wiegerová" w:date="2021-09-16T11:38:00Z"/>
                <w:rFonts w:ascii="Arial" w:hAnsi="Arial" w:cs="Arial"/>
                <w:sz w:val="20"/>
              </w:rPr>
            </w:pPr>
            <w:ins w:id="81" w:author="janabask janabask" w:date="2021-09-14T21:58:00Z">
              <w:r>
                <w:rPr>
                  <w:rFonts w:ascii="Arial" w:hAnsi="Arial" w:cs="Arial"/>
                  <w:sz w:val="20"/>
                </w:rPr>
                <w:t xml:space="preserve">Tento problém byl v letech před pandemií </w:t>
              </w:r>
            </w:ins>
            <w:ins w:id="82" w:author="Hana Navrátilová" w:date="2021-09-16T19:02:00Z">
              <w:r w:rsidR="00465A8C">
                <w:rPr>
                  <w:rFonts w:ascii="Arial" w:hAnsi="Arial" w:cs="Arial"/>
                  <w:sz w:val="20"/>
                </w:rPr>
                <w:t xml:space="preserve">Covid-19 </w:t>
              </w:r>
            </w:ins>
            <w:ins w:id="83" w:author="janabask janabask" w:date="2021-09-14T21:58:00Z">
              <w:r>
                <w:rPr>
                  <w:rFonts w:ascii="Arial" w:hAnsi="Arial" w:cs="Arial"/>
                  <w:sz w:val="20"/>
                </w:rPr>
                <w:t>řešen na ÚŠ</w:t>
              </w:r>
            </w:ins>
            <w:ins w:id="84" w:author="Hana Navrátilová" w:date="2021-09-16T19:02:00Z">
              <w:r w:rsidR="00465A8C">
                <w:rPr>
                  <w:rFonts w:ascii="Arial" w:hAnsi="Arial" w:cs="Arial"/>
                  <w:sz w:val="20"/>
                </w:rPr>
                <w:t>P</w:t>
              </w:r>
            </w:ins>
            <w:r w:rsidR="006C29A2">
              <w:rPr>
                <w:rFonts w:ascii="Arial" w:hAnsi="Arial" w:cs="Arial"/>
                <w:sz w:val="20"/>
              </w:rPr>
              <w:t xml:space="preserve"> </w:t>
            </w:r>
            <w:ins w:id="85" w:author="janabask janabask" w:date="2021-09-14T21:59:00Z">
              <w:r w:rsidR="006C29A2">
                <w:rPr>
                  <w:rFonts w:ascii="Arial" w:hAnsi="Arial" w:cs="Arial"/>
                  <w:sz w:val="20"/>
                </w:rPr>
                <w:t xml:space="preserve">administrováním hodnotících dotazníků </w:t>
              </w:r>
            </w:ins>
            <w:ins w:id="86" w:author="janabask janabask" w:date="2021-09-14T22:04:00Z">
              <w:r w:rsidR="00D625EB" w:rsidRPr="00172580">
                <w:rPr>
                  <w:rFonts w:ascii="Arial" w:hAnsi="Arial" w:cs="Arial"/>
                  <w:b/>
                  <w:sz w:val="20"/>
                </w:rPr>
                <w:t xml:space="preserve">i </w:t>
              </w:r>
            </w:ins>
            <w:ins w:id="87" w:author="janabask janabask" w:date="2021-09-14T21:59:00Z">
              <w:r w:rsidR="006C29A2" w:rsidRPr="00172580">
                <w:rPr>
                  <w:rFonts w:ascii="Arial" w:hAnsi="Arial" w:cs="Arial"/>
                  <w:b/>
                  <w:sz w:val="20"/>
                </w:rPr>
                <w:t>v </w:t>
              </w:r>
            </w:ins>
            <w:ins w:id="88" w:author="janabask janabask" w:date="2021-09-14T22:04:00Z">
              <w:r w:rsidR="00D625EB" w:rsidRPr="00172580">
                <w:rPr>
                  <w:rFonts w:ascii="Arial" w:hAnsi="Arial" w:cs="Arial"/>
                  <w:b/>
                  <w:sz w:val="20"/>
                </w:rPr>
                <w:t>tištěné</w:t>
              </w:r>
            </w:ins>
            <w:ins w:id="89" w:author="janabask janabask" w:date="2021-09-14T21:59:00Z">
              <w:r w:rsidR="006C29A2" w:rsidRPr="00172580">
                <w:rPr>
                  <w:rFonts w:ascii="Arial" w:hAnsi="Arial" w:cs="Arial"/>
                  <w:b/>
                  <w:sz w:val="20"/>
                </w:rPr>
                <w:t xml:space="preserve"> formě</w:t>
              </w:r>
              <w:r w:rsidR="006C29A2">
                <w:rPr>
                  <w:rFonts w:ascii="Arial" w:hAnsi="Arial" w:cs="Arial"/>
                  <w:sz w:val="20"/>
                </w:rPr>
                <w:t>, kde se návratnost dota</w:t>
              </w:r>
            </w:ins>
            <w:ins w:id="90" w:author="janabask janabask" w:date="2021-09-14T22:00:00Z">
              <w:r w:rsidR="006C29A2">
                <w:rPr>
                  <w:rFonts w:ascii="Arial" w:hAnsi="Arial" w:cs="Arial"/>
                  <w:sz w:val="20"/>
                </w:rPr>
                <w:t>z</w:t>
              </w:r>
            </w:ins>
            <w:ins w:id="91" w:author="janabask janabask" w:date="2021-09-14T21:59:00Z">
              <w:r w:rsidR="006C29A2">
                <w:rPr>
                  <w:rFonts w:ascii="Arial" w:hAnsi="Arial" w:cs="Arial"/>
                  <w:sz w:val="20"/>
                </w:rPr>
                <w:t>níků pohybovala na úrovni 80 %.</w:t>
              </w:r>
            </w:ins>
            <w:ins w:id="92" w:author="janabask janabask" w:date="2021-09-14T22:01:00Z">
              <w:r w:rsidR="00D625EB">
                <w:rPr>
                  <w:rFonts w:ascii="Arial" w:hAnsi="Arial" w:cs="Arial"/>
                  <w:sz w:val="20"/>
                </w:rPr>
                <w:t xml:space="preserve"> Výsledky </w:t>
              </w:r>
            </w:ins>
            <w:ins w:id="93" w:author="janabask janabask" w:date="2021-09-14T22:02:00Z">
              <w:r w:rsidR="00D625EB">
                <w:rPr>
                  <w:rFonts w:ascii="Arial" w:hAnsi="Arial" w:cs="Arial"/>
                  <w:sz w:val="20"/>
                </w:rPr>
                <w:t xml:space="preserve">byly obdobné, </w:t>
              </w:r>
            </w:ins>
            <w:ins w:id="94" w:author="janabask janabask" w:date="2021-09-14T22:03:00Z">
              <w:r w:rsidR="00D625EB">
                <w:rPr>
                  <w:rFonts w:ascii="Arial" w:hAnsi="Arial" w:cs="Arial"/>
                  <w:sz w:val="20"/>
                </w:rPr>
                <w:t xml:space="preserve">kvalitu výuky hodnotili studenti </w:t>
              </w:r>
            </w:ins>
            <w:ins w:id="95" w:author="janabask janabask" w:date="2021-09-15T08:33:00Z">
              <w:r w:rsidR="00696D26">
                <w:rPr>
                  <w:rFonts w:ascii="Arial" w:hAnsi="Arial" w:cs="Arial"/>
                  <w:sz w:val="20"/>
                </w:rPr>
                <w:t xml:space="preserve">velmi </w:t>
              </w:r>
            </w:ins>
            <w:ins w:id="96" w:author="janabask janabask" w:date="2021-09-14T22:03:00Z">
              <w:r w:rsidR="00D625EB">
                <w:rPr>
                  <w:rFonts w:ascii="Arial" w:hAnsi="Arial" w:cs="Arial"/>
                  <w:sz w:val="20"/>
                </w:rPr>
                <w:t>pozitivně.</w:t>
              </w:r>
            </w:ins>
            <w:ins w:id="97" w:author="janabask janabask" w:date="2021-09-14T22:02:00Z">
              <w:r w:rsidR="00D625EB">
                <w:rPr>
                  <w:rFonts w:ascii="Arial" w:hAnsi="Arial" w:cs="Arial"/>
                  <w:sz w:val="20"/>
                </w:rPr>
                <w:t xml:space="preserve"> Navíc</w:t>
              </w:r>
              <w:del w:id="98" w:author="Hana Navrátilová" w:date="2021-09-16T19:03:00Z">
                <w:r w:rsidR="00D625EB" w:rsidDel="00465A8C">
                  <w:rPr>
                    <w:rFonts w:ascii="Arial" w:hAnsi="Arial" w:cs="Arial"/>
                    <w:sz w:val="20"/>
                  </w:rPr>
                  <w:delText>,</w:delText>
                </w:r>
              </w:del>
              <w:r w:rsidR="00D625EB">
                <w:rPr>
                  <w:rFonts w:ascii="Arial" w:hAnsi="Arial" w:cs="Arial"/>
                  <w:sz w:val="20"/>
                </w:rPr>
                <w:t xml:space="preserve"> nástroj </w:t>
              </w:r>
            </w:ins>
            <w:ins w:id="99" w:author="janabask janabask" w:date="2021-09-14T22:05:00Z">
              <w:r w:rsidR="003C322A">
                <w:rPr>
                  <w:rFonts w:ascii="Arial" w:hAnsi="Arial" w:cs="Arial"/>
                  <w:sz w:val="20"/>
                </w:rPr>
                <w:t>administrovaný</w:t>
              </w:r>
            </w:ins>
            <w:ins w:id="100" w:author="janabask janabask" w:date="2021-09-14T22:02:00Z">
              <w:r w:rsidR="00D625EB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101" w:author="Hana Navrátilová" w:date="2021-09-16T19:03:00Z">
              <w:r w:rsidR="00465A8C">
                <w:rPr>
                  <w:rFonts w:ascii="Arial" w:hAnsi="Arial" w:cs="Arial"/>
                  <w:sz w:val="20"/>
                </w:rPr>
                <w:t>v tištěné formě</w:t>
              </w:r>
            </w:ins>
            <w:ins w:id="102" w:author="janabask janabask" w:date="2021-09-14T22:02:00Z">
              <w:del w:id="103" w:author="Hana Navrátilová" w:date="2021-09-16T19:03:00Z">
                <w:r w:rsidR="00D625EB" w:rsidDel="00465A8C">
                  <w:rPr>
                    <w:rFonts w:ascii="Arial" w:hAnsi="Arial" w:cs="Arial"/>
                    <w:sz w:val="20"/>
                  </w:rPr>
                  <w:delText>na p</w:delText>
                </w:r>
              </w:del>
            </w:ins>
            <w:ins w:id="104" w:author="janabask janabask" w:date="2021-09-14T22:06:00Z">
              <w:del w:id="105" w:author="Hana Navrátilová" w:date="2021-09-16T19:03:00Z">
                <w:r w:rsidR="003C322A" w:rsidDel="00465A8C">
                  <w:rPr>
                    <w:rFonts w:ascii="Arial" w:hAnsi="Arial" w:cs="Arial"/>
                    <w:sz w:val="20"/>
                  </w:rPr>
                  <w:delText>ap</w:delText>
                </w:r>
              </w:del>
            </w:ins>
            <w:ins w:id="106" w:author="janabask janabask" w:date="2021-09-14T22:02:00Z">
              <w:del w:id="107" w:author="Hana Navrátilová" w:date="2021-09-16T19:03:00Z">
                <w:r w:rsidR="00D625EB" w:rsidDel="00465A8C">
                  <w:rPr>
                    <w:rFonts w:ascii="Arial" w:hAnsi="Arial" w:cs="Arial"/>
                    <w:sz w:val="20"/>
                  </w:rPr>
                  <w:delText>íru</w:delText>
                </w:r>
              </w:del>
              <w:r w:rsidR="00D625EB">
                <w:rPr>
                  <w:rFonts w:ascii="Arial" w:hAnsi="Arial" w:cs="Arial"/>
                  <w:sz w:val="20"/>
                </w:rPr>
                <w:t xml:space="preserve"> obsahoval i položku, ve které </w:t>
              </w:r>
              <w:r w:rsidR="00D625EB" w:rsidRPr="00172580">
                <w:rPr>
                  <w:rFonts w:ascii="Arial" w:hAnsi="Arial" w:cs="Arial"/>
                  <w:b/>
                  <w:sz w:val="20"/>
                </w:rPr>
                <w:t>měli studenti reflektovat vlastní připra</w:t>
              </w:r>
              <w:r w:rsidR="003C322A" w:rsidRPr="00172580">
                <w:rPr>
                  <w:rFonts w:ascii="Arial" w:hAnsi="Arial" w:cs="Arial"/>
                  <w:b/>
                  <w:sz w:val="20"/>
                </w:rPr>
                <w:t>venost a práci</w:t>
              </w:r>
              <w:r w:rsidR="00D625EB" w:rsidRPr="00172580">
                <w:rPr>
                  <w:rFonts w:ascii="Arial" w:hAnsi="Arial" w:cs="Arial"/>
                  <w:b/>
                  <w:sz w:val="20"/>
                </w:rPr>
                <w:t xml:space="preserve"> v</w:t>
              </w:r>
            </w:ins>
            <w:ins w:id="108" w:author="janabask janabask" w:date="2021-09-14T22:05:00Z">
              <w:r w:rsidR="00D625EB" w:rsidRPr="00172580">
                <w:rPr>
                  <w:rFonts w:ascii="Arial" w:hAnsi="Arial" w:cs="Arial"/>
                  <w:b/>
                  <w:sz w:val="20"/>
                </w:rPr>
                <w:t> </w:t>
              </w:r>
            </w:ins>
            <w:ins w:id="109" w:author="janabask janabask" w:date="2021-09-14T22:02:00Z">
              <w:r w:rsidR="00D625EB" w:rsidRPr="00172580">
                <w:rPr>
                  <w:rFonts w:ascii="Arial" w:hAnsi="Arial" w:cs="Arial"/>
                  <w:b/>
                  <w:sz w:val="20"/>
                </w:rPr>
                <w:t xml:space="preserve">rámci </w:t>
              </w:r>
            </w:ins>
            <w:ins w:id="110" w:author="janabask janabask" w:date="2021-09-14T22:05:00Z">
              <w:r w:rsidR="00D625EB" w:rsidRPr="00172580">
                <w:rPr>
                  <w:rFonts w:ascii="Arial" w:hAnsi="Arial" w:cs="Arial"/>
                  <w:b/>
                  <w:sz w:val="20"/>
                </w:rPr>
                <w:t>výuky daného předmětu</w:t>
              </w:r>
              <w:r w:rsidR="00D625EB">
                <w:rPr>
                  <w:rFonts w:ascii="Arial" w:hAnsi="Arial" w:cs="Arial"/>
                  <w:sz w:val="20"/>
                </w:rPr>
                <w:t>.</w:t>
              </w:r>
            </w:ins>
            <w:ins w:id="111" w:author="janabask janabask" w:date="2021-09-14T22:26:00Z">
              <w:r w:rsidR="00DB41EC">
                <w:rPr>
                  <w:rFonts w:ascii="Arial" w:hAnsi="Arial" w:cs="Arial"/>
                  <w:sz w:val="20"/>
                </w:rPr>
                <w:t xml:space="preserve"> </w:t>
              </w:r>
            </w:ins>
          </w:p>
          <w:p w14:paraId="387F305F" w14:textId="460064AB" w:rsidR="00215A72" w:rsidRDefault="00DB41EC" w:rsidP="00465A8C">
            <w:pPr>
              <w:pStyle w:val="Bezmezer"/>
              <w:numPr>
                <w:ilvl w:val="0"/>
                <w:numId w:val="15"/>
              </w:numPr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ins w:id="112" w:author="janabask janabask" w:date="2021-09-14T22:26:00Z">
              <w:r>
                <w:rPr>
                  <w:rFonts w:ascii="Arial" w:hAnsi="Arial" w:cs="Arial"/>
                  <w:sz w:val="20"/>
                </w:rPr>
                <w:t xml:space="preserve">V návaznosti na tuto </w:t>
              </w:r>
            </w:ins>
            <w:ins w:id="113" w:author="janabask janabask" w:date="2021-09-14T22:27:00Z">
              <w:r w:rsidR="00696D26">
                <w:rPr>
                  <w:rFonts w:ascii="Arial" w:hAnsi="Arial" w:cs="Arial"/>
                  <w:sz w:val="20"/>
                </w:rPr>
                <w:t>aktivitu</w:t>
              </w:r>
            </w:ins>
            <w:ins w:id="114" w:author="janabask janabask" w:date="2021-09-14T22:26:00Z">
              <w:r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115" w:author="janabask janabask" w:date="2021-09-14T22:27:00Z">
              <w:r>
                <w:rPr>
                  <w:rFonts w:ascii="Arial" w:hAnsi="Arial" w:cs="Arial"/>
                  <w:sz w:val="20"/>
                </w:rPr>
                <w:t xml:space="preserve">bylo </w:t>
              </w:r>
            </w:ins>
            <w:ins w:id="116" w:author="janabask janabask" w:date="2021-09-14T22:30:00Z">
              <w:r w:rsidR="006D6245">
                <w:rPr>
                  <w:rFonts w:ascii="Arial" w:hAnsi="Arial" w:cs="Arial"/>
                  <w:sz w:val="20"/>
                </w:rPr>
                <w:t xml:space="preserve">v akademickém roce 2020/21 </w:t>
              </w:r>
            </w:ins>
            <w:ins w:id="117" w:author="janabask janabask" w:date="2021-09-14T22:27:00Z">
              <w:r>
                <w:rPr>
                  <w:rFonts w:ascii="Arial" w:hAnsi="Arial" w:cs="Arial"/>
                  <w:sz w:val="20"/>
                </w:rPr>
                <w:t xml:space="preserve">realizováno </w:t>
              </w:r>
              <w:r w:rsidRPr="00172580">
                <w:rPr>
                  <w:rFonts w:ascii="Arial" w:hAnsi="Arial" w:cs="Arial"/>
                  <w:b/>
                  <w:sz w:val="20"/>
                </w:rPr>
                <w:t>hodnocení spolupráce školitele a studenta při tvorbě závěrečné práce</w:t>
              </w:r>
              <w:r>
                <w:rPr>
                  <w:rFonts w:ascii="Arial" w:hAnsi="Arial" w:cs="Arial"/>
                  <w:sz w:val="20"/>
                </w:rPr>
                <w:t>, které vzniklo z iniciativy samotných studentů</w:t>
              </w:r>
            </w:ins>
            <w:ins w:id="118" w:author="Hana Navrátilová" w:date="2021-09-16T19:04:00Z">
              <w:r w:rsidR="00465A8C">
                <w:rPr>
                  <w:rFonts w:ascii="Arial" w:hAnsi="Arial" w:cs="Arial"/>
                  <w:sz w:val="20"/>
                </w:rPr>
                <w:t>. Zapojení</w:t>
              </w:r>
            </w:ins>
            <w:ins w:id="119" w:author="janabask janabask" w:date="2021-09-14T22:27:00Z">
              <w:r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120" w:author="janabask janabask" w:date="2021-09-14T22:28:00Z">
              <w:r>
                <w:rPr>
                  <w:rFonts w:ascii="Arial" w:hAnsi="Arial" w:cs="Arial"/>
                  <w:sz w:val="20"/>
                </w:rPr>
                <w:t>studentů končících ročníku</w:t>
              </w:r>
            </w:ins>
            <w:ins w:id="121" w:author="Hana Navrátilová" w:date="2021-09-16T19:04:00Z">
              <w:r w:rsidR="00465A8C">
                <w:rPr>
                  <w:rFonts w:ascii="Arial" w:hAnsi="Arial" w:cs="Arial"/>
                  <w:sz w:val="20"/>
                </w:rPr>
                <w:t xml:space="preserve"> dosáhlo</w:t>
              </w:r>
            </w:ins>
            <w:ins w:id="122" w:author="janabask janabask" w:date="2021-09-14T22:28:00Z">
              <w:r>
                <w:rPr>
                  <w:rFonts w:ascii="Arial" w:hAnsi="Arial" w:cs="Arial"/>
                  <w:sz w:val="20"/>
                </w:rPr>
                <w:t xml:space="preserve"> 66 %.</w:t>
              </w:r>
            </w:ins>
            <w:ins w:id="123" w:author="Majerčík Jakub (211662)" w:date="2021-09-15T16:34:00Z">
              <w:r w:rsidR="00EB249D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124" w:author="Majerčík Jakub (211662)" w:date="2021-09-15T16:35:00Z">
              <w:r w:rsidR="00EB249D">
                <w:rPr>
                  <w:rFonts w:ascii="Arial" w:hAnsi="Arial" w:cs="Arial"/>
                  <w:sz w:val="20"/>
                </w:rPr>
                <w:t>Vznikl tak další zdroj pro reflexi kvality výuky v UMŠ a aktuálně je relevantním podkladem pro zv</w:t>
              </w:r>
            </w:ins>
            <w:ins w:id="125" w:author="Majerčík Jakub (211662)" w:date="2021-09-15T16:36:00Z">
              <w:r w:rsidR="00EB249D">
                <w:rPr>
                  <w:rFonts w:ascii="Arial" w:hAnsi="Arial" w:cs="Arial"/>
                  <w:sz w:val="20"/>
                </w:rPr>
                <w:t>yšování kvality bakalářských prací i v UMŠ.</w:t>
              </w:r>
            </w:ins>
          </w:p>
          <w:p w14:paraId="0CCADF92" w14:textId="262DEF1E" w:rsidR="004E55DD" w:rsidRPr="0058573E" w:rsidRDefault="004E55DD" w:rsidP="004E55D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6BA3109" w14:textId="77777777" w:rsidR="0046767D" w:rsidRDefault="00F77FB3" w:rsidP="00EF32E8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lastRenderedPageBreak/>
        <w:t>Poznámka: Pro každý další typ hodnocení (typ 2 atd.) se vkládá nová tabulk</w:t>
      </w:r>
      <w:r w:rsidR="001A098F" w:rsidRPr="00584C31">
        <w:rPr>
          <w:rFonts w:ascii="Arial" w:hAnsi="Arial" w:cs="Arial"/>
          <w:sz w:val="16"/>
          <w:szCs w:val="16"/>
        </w:rPr>
        <w:t>a</w:t>
      </w:r>
      <w:r w:rsidRPr="00584C31">
        <w:rPr>
          <w:rFonts w:ascii="Arial" w:hAnsi="Arial" w:cs="Arial"/>
          <w:sz w:val="16"/>
          <w:szCs w:val="16"/>
        </w:rPr>
        <w:t>.</w:t>
      </w:r>
    </w:p>
    <w:p w14:paraId="0A10FEBB" w14:textId="102EBA90" w:rsidR="0046767D" w:rsidRDefault="0046767D" w:rsidP="0046767D">
      <w:pPr>
        <w:rPr>
          <w:rFonts w:cs="Arial"/>
          <w:sz w:val="16"/>
          <w:szCs w:val="16"/>
        </w:rPr>
      </w:pPr>
      <w:r>
        <w:rPr>
          <w:sz w:val="16"/>
          <w:szCs w:val="16"/>
        </w:rPr>
        <w:t>Navazuje na indikátor C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 w:rsidR="00A21689">
        <w:rPr>
          <w:rFonts w:cs="Arial"/>
          <w:sz w:val="16"/>
          <w:szCs w:val="16"/>
        </w:rPr>
        <w:t>H UTB</w:t>
      </w:r>
    </w:p>
    <w:p w14:paraId="6BB7CEFF" w14:textId="77777777" w:rsidR="00A21689" w:rsidRDefault="00A21689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</w:p>
    <w:p w14:paraId="2902D001" w14:textId="1EFD4E86" w:rsidR="00F77FB3" w:rsidRPr="00584C31" w:rsidRDefault="00F77FB3" w:rsidP="00EF32E8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    </w:t>
      </w:r>
    </w:p>
    <w:p w14:paraId="68662CCA" w14:textId="22441E8C" w:rsidR="004E7679" w:rsidRPr="00691411" w:rsidRDefault="004E7679" w:rsidP="009073D5">
      <w:pPr>
        <w:spacing w:after="160" w:line="259" w:lineRule="auto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t>2</w:t>
      </w:r>
      <w:r w:rsidR="00087ACC">
        <w:rPr>
          <w:rFonts w:cs="Arial"/>
          <w:b/>
          <w:color w:val="C45911" w:themeColor="accent2" w:themeShade="BF"/>
          <w:sz w:val="24"/>
          <w:szCs w:val="24"/>
        </w:rPr>
        <w:t>b</w:t>
      </w:r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 studenty</w:t>
      </w:r>
    </w:p>
    <w:p w14:paraId="595AE2C4" w14:textId="77777777" w:rsidR="006C5ED8" w:rsidRPr="006965DC" w:rsidRDefault="006C5ED8" w:rsidP="006C5ED8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6C5ED8" w:rsidRPr="00E907FB" w14:paraId="1D5B5B4F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0EBA54FE" w14:textId="518E6157" w:rsidR="006C5ED8" w:rsidRPr="00E907FB" w:rsidRDefault="00F75C3F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Studentské hodnocení – Fakultní hodnocení ze strany studentů v rámci 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</w:rPr>
              <w:t>v rámci indikátoru C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  <w:vertAlign w:val="subscript"/>
              </w:rPr>
              <w:t>2</w:t>
            </w:r>
            <w:r w:rsidR="00087ACC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</w:rPr>
              <w:t>ZVH UTB (hodnocení kvality studia v jednotlivých studijních programech/oborech)</w:t>
            </w:r>
          </w:p>
        </w:tc>
      </w:tr>
      <w:tr w:rsidR="006C5ED8" w:rsidRPr="0058573E" w14:paraId="39116746" w14:textId="77777777" w:rsidTr="00F75C3F">
        <w:trPr>
          <w:trHeight w:val="396"/>
        </w:trPr>
        <w:tc>
          <w:tcPr>
            <w:tcW w:w="4238" w:type="dxa"/>
          </w:tcPr>
          <w:p w14:paraId="62F0D0A2" w14:textId="77777777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54CAA0AB" w14:textId="547130E2" w:rsidR="006B4318" w:rsidRDefault="006B4318" w:rsidP="003403F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del w:id="126" w:author="janabask janabask" w:date="2021-09-14T22:35:00Z">
              <w:r w:rsidRPr="006B4318" w:rsidDel="00B5003B">
                <w:rPr>
                  <w:rFonts w:ascii="Arial" w:hAnsi="Arial" w:cs="Arial"/>
                  <w:i/>
                  <w:sz w:val="20"/>
                </w:rPr>
                <w:delText>(</w:delText>
              </w:r>
              <w:r w:rsidRPr="006B4318" w:rsidDel="00B5003B">
                <w:rPr>
                  <w:rFonts w:ascii="Arial" w:hAnsi="Arial" w:cs="Arial"/>
                  <w:i/>
                  <w:sz w:val="16"/>
                  <w:szCs w:val="16"/>
                </w:rPr>
                <w:delText>v </w:delText>
              </w:r>
              <w:r w:rsidR="003403F1" w:rsidDel="00B5003B">
                <w:rPr>
                  <w:rFonts w:ascii="Arial" w:hAnsi="Arial" w:cs="Arial"/>
                  <w:i/>
                  <w:sz w:val="16"/>
                  <w:szCs w:val="16"/>
                </w:rPr>
                <w:delText>období</w:delText>
              </w:r>
              <w:r w:rsidRPr="006B4318" w:rsidDel="00B5003B">
                <w:rPr>
                  <w:rFonts w:ascii="Arial" w:hAnsi="Arial" w:cs="Arial"/>
                  <w:i/>
                  <w:sz w:val="16"/>
                  <w:szCs w:val="16"/>
                </w:rPr>
                <w:delText xml:space="preserve"> RRRR-3 až RRRR</w:delText>
              </w:r>
              <w:r w:rsidDel="00B5003B">
                <w:rPr>
                  <w:rFonts w:ascii="Arial" w:hAnsi="Arial" w:cs="Arial"/>
                  <w:i/>
                  <w:sz w:val="16"/>
                  <w:szCs w:val="16"/>
                </w:rPr>
                <w:delText>)</w:delText>
              </w:r>
            </w:del>
          </w:p>
        </w:tc>
        <w:tc>
          <w:tcPr>
            <w:tcW w:w="4802" w:type="dxa"/>
          </w:tcPr>
          <w:p w14:paraId="7C829815" w14:textId="3326CC96" w:rsidR="006C5ED8" w:rsidRPr="0046767D" w:rsidRDefault="00860B85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</w:tr>
      <w:tr w:rsidR="00390266" w:rsidRPr="0058573E" w14:paraId="0CE4FFB2" w14:textId="77777777" w:rsidTr="00F75C3F">
        <w:trPr>
          <w:trHeight w:val="396"/>
        </w:trPr>
        <w:tc>
          <w:tcPr>
            <w:tcW w:w="4238" w:type="dxa"/>
          </w:tcPr>
          <w:p w14:paraId="425C0D5E" w14:textId="77777777" w:rsidR="00390266" w:rsidRDefault="00390266" w:rsidP="0039026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16746CF8" w14:textId="6079B114" w:rsidR="00390266" w:rsidRDefault="00390266" w:rsidP="0039026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0B851E38" w14:textId="3181805C" w:rsidR="00390266" w:rsidRPr="0046767D" w:rsidRDefault="001E68EE" w:rsidP="00696D26">
            <w:pPr>
              <w:rPr>
                <w:rFonts w:cs="Arial"/>
                <w:sz w:val="18"/>
                <w:szCs w:val="18"/>
              </w:rPr>
            </w:pPr>
            <w:r w:rsidRPr="00104E08">
              <w:rPr>
                <w:rFonts w:cs="Arial"/>
                <w:sz w:val="18"/>
                <w:szCs w:val="18"/>
              </w:rPr>
              <w:t>Celkové hodnocení kvality studijního prostředí, které zahrnuje oblasti (1) vzdělávání a podpora studentů, (2) studijní prostředí, (3) participace studentů, (4) stimulace a soudržnost</w:t>
            </w:r>
            <w:r w:rsidR="00691C5C">
              <w:rPr>
                <w:rFonts w:cs="Arial"/>
                <w:sz w:val="18"/>
                <w:szCs w:val="18"/>
              </w:rPr>
              <w:t>,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691C5C">
              <w:rPr>
                <w:rFonts w:cs="Arial"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čas věnovaný studiu</w:t>
            </w:r>
            <w:r w:rsidRPr="00104E08">
              <w:rPr>
                <w:rFonts w:cs="Arial"/>
                <w:sz w:val="18"/>
                <w:szCs w:val="18"/>
              </w:rPr>
              <w:t xml:space="preserve">, </w:t>
            </w:r>
            <w:r w:rsidR="00691C5C">
              <w:rPr>
                <w:rFonts w:cs="Arial"/>
                <w:sz w:val="18"/>
                <w:szCs w:val="18"/>
              </w:rPr>
              <w:t>(6</w:t>
            </w:r>
            <w:r w:rsidRPr="00104E08">
              <w:rPr>
                <w:rFonts w:cs="Arial"/>
                <w:sz w:val="18"/>
                <w:szCs w:val="18"/>
              </w:rPr>
              <w:t>) r</w:t>
            </w:r>
            <w:r w:rsidR="00691C5C">
              <w:rPr>
                <w:rFonts w:cs="Arial"/>
                <w:sz w:val="18"/>
                <w:szCs w:val="18"/>
              </w:rPr>
              <w:t>elevance pro trh práce, (7) mobilitní příležitosti, (8) hodnocení</w:t>
            </w:r>
            <w:r w:rsidR="00656A86">
              <w:rPr>
                <w:rFonts w:cs="Arial"/>
                <w:sz w:val="18"/>
                <w:szCs w:val="18"/>
              </w:rPr>
              <w:t xml:space="preserve"> studijních </w:t>
            </w:r>
            <w:r w:rsidR="0070775E">
              <w:rPr>
                <w:rFonts w:cs="Arial"/>
                <w:sz w:val="18"/>
                <w:szCs w:val="18"/>
              </w:rPr>
              <w:t>výsledků</w:t>
            </w:r>
            <w:r w:rsidR="00691C5C">
              <w:rPr>
                <w:rFonts w:cs="Arial"/>
                <w:sz w:val="18"/>
                <w:szCs w:val="18"/>
              </w:rPr>
              <w:t>, (9) výstupy učení, (10</w:t>
            </w:r>
            <w:r w:rsidRPr="00104E08">
              <w:rPr>
                <w:rFonts w:cs="Arial"/>
                <w:sz w:val="18"/>
                <w:szCs w:val="18"/>
              </w:rPr>
              <w:t>) očekávání, spokojenost a motivace.</w:t>
            </w:r>
            <w:ins w:id="127" w:author="janabask janabask" w:date="2021-09-14T22:34:00Z">
              <w:r w:rsidR="00B01238">
                <w:rPr>
                  <w:rFonts w:cs="Arial"/>
                  <w:sz w:val="18"/>
                  <w:szCs w:val="18"/>
                </w:rPr>
                <w:t xml:space="preserve"> Hodnocení realizováno </w:t>
              </w:r>
            </w:ins>
            <w:ins w:id="128" w:author="janabask janabask" w:date="2021-09-14T22:50:00Z">
              <w:r w:rsidR="00696D26">
                <w:rPr>
                  <w:rFonts w:cs="Arial"/>
                  <w:sz w:val="18"/>
                  <w:szCs w:val="18"/>
                </w:rPr>
                <w:t>v</w:t>
              </w:r>
            </w:ins>
            <w:ins w:id="129" w:author="janabask janabask" w:date="2021-09-15T08:36:00Z">
              <w:r w:rsidR="00696D26">
                <w:rPr>
                  <w:rFonts w:cs="Arial"/>
                  <w:sz w:val="18"/>
                  <w:szCs w:val="18"/>
                </w:rPr>
                <w:t> </w:t>
              </w:r>
            </w:ins>
            <w:ins w:id="130" w:author="janabask janabask" w:date="2021-09-14T22:50:00Z">
              <w:r w:rsidR="00696D26">
                <w:rPr>
                  <w:rFonts w:cs="Arial"/>
                  <w:sz w:val="18"/>
                  <w:szCs w:val="18"/>
                </w:rPr>
                <w:t xml:space="preserve">rámci </w:t>
              </w:r>
            </w:ins>
            <w:ins w:id="131" w:author="janabask janabask" w:date="2021-09-15T08:36:00Z">
              <w:r w:rsidR="00696D26">
                <w:rPr>
                  <w:rFonts w:cs="Arial"/>
                  <w:sz w:val="18"/>
                  <w:szCs w:val="18"/>
                </w:rPr>
                <w:t>centrálního sběru</w:t>
              </w:r>
            </w:ins>
            <w:ins w:id="132" w:author="janabask janabask" w:date="2021-09-14T22:50:00Z">
              <w:r w:rsidR="00135E12">
                <w:rPr>
                  <w:rFonts w:cs="Arial"/>
                  <w:sz w:val="18"/>
                  <w:szCs w:val="18"/>
                </w:rPr>
                <w:t xml:space="preserve"> </w:t>
              </w:r>
            </w:ins>
            <w:ins w:id="133" w:author="Majerčík Jakub (211662)" w:date="2021-09-15T16:37:00Z">
              <w:r w:rsidR="00B549FF">
                <w:rPr>
                  <w:rFonts w:cs="Arial"/>
                  <w:sz w:val="18"/>
                  <w:szCs w:val="18"/>
                </w:rPr>
                <w:t xml:space="preserve">dat </w:t>
              </w:r>
            </w:ins>
            <w:ins w:id="134" w:author="janabask janabask" w:date="2021-09-14T22:34:00Z">
              <w:r w:rsidR="00B01238">
                <w:rPr>
                  <w:rFonts w:cs="Arial"/>
                  <w:sz w:val="18"/>
                  <w:szCs w:val="18"/>
                </w:rPr>
                <w:t>na celouniverzitní úrovni.</w:t>
              </w:r>
            </w:ins>
          </w:p>
        </w:tc>
      </w:tr>
      <w:tr w:rsidR="006C5ED8" w:rsidRPr="0058573E" w14:paraId="17D8ED4B" w14:textId="77777777" w:rsidTr="00493839">
        <w:trPr>
          <w:trHeight w:val="401"/>
        </w:trPr>
        <w:tc>
          <w:tcPr>
            <w:tcW w:w="4238" w:type="dxa"/>
          </w:tcPr>
          <w:p w14:paraId="6BB3B5D4" w14:textId="77777777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68537834" w14:textId="72719115" w:rsidR="006C5ED8" w:rsidRPr="0058573E" w:rsidRDefault="006C5ED8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</w:t>
            </w:r>
            <w:r w:rsidR="0046767D">
              <w:rPr>
                <w:rFonts w:ascii="Arial" w:hAnsi="Arial" w:cs="Arial"/>
                <w:i/>
                <w:sz w:val="16"/>
                <w:szCs w:val="16"/>
              </w:rPr>
              <w:t xml:space="preserve"> studenti</w:t>
            </w:r>
            <w:r w:rsidR="00D9799E">
              <w:rPr>
                <w:rFonts w:ascii="Arial" w:hAnsi="Arial" w:cs="Arial"/>
                <w:i/>
                <w:sz w:val="16"/>
                <w:szCs w:val="16"/>
              </w:rPr>
              <w:t xml:space="preserve"> daného SP/SO</w:t>
            </w:r>
            <w:r w:rsidR="0046767D">
              <w:rPr>
                <w:rFonts w:ascii="Arial" w:hAnsi="Arial" w:cs="Arial"/>
                <w:i/>
                <w:sz w:val="16"/>
                <w:szCs w:val="16"/>
              </w:rPr>
              <w:t>, studenti v prezenční formě studia, studenti druhého ročníku aj</w:t>
            </w:r>
            <w:r>
              <w:rPr>
                <w:rFonts w:ascii="Arial" w:hAnsi="Arial" w:cs="Arial"/>
                <w:i/>
                <w:sz w:val="16"/>
                <w:szCs w:val="16"/>
              </w:rPr>
              <w:t>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  <w:vAlign w:val="center"/>
          </w:tcPr>
          <w:p w14:paraId="65375C33" w14:textId="5EDBCEBB" w:rsidR="0046767D" w:rsidRPr="0046767D" w:rsidRDefault="00CC26EA" w:rsidP="00493839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="00493839" w:rsidRPr="00104E08">
              <w:rPr>
                <w:rFonts w:ascii="Arial" w:hAnsi="Arial" w:cs="Arial"/>
                <w:sz w:val="18"/>
                <w:szCs w:val="18"/>
              </w:rPr>
              <w:t>šichni studenti daného studijního programu</w:t>
            </w:r>
            <w:r w:rsidR="00656A86">
              <w:rPr>
                <w:rFonts w:ascii="Arial" w:hAnsi="Arial" w:cs="Arial"/>
                <w:sz w:val="18"/>
                <w:szCs w:val="18"/>
              </w:rPr>
              <w:t>/oboru</w:t>
            </w:r>
          </w:p>
        </w:tc>
      </w:tr>
      <w:tr w:rsidR="006C5ED8" w:rsidRPr="0058573E" w14:paraId="2BF846D5" w14:textId="77777777" w:rsidTr="00493839">
        <w:trPr>
          <w:trHeight w:val="394"/>
        </w:trPr>
        <w:tc>
          <w:tcPr>
            <w:tcW w:w="4238" w:type="dxa"/>
          </w:tcPr>
          <w:p w14:paraId="781404C6" w14:textId="77777777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3308186A" w14:textId="77777777" w:rsidR="006C5ED8" w:rsidRPr="00E8550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  <w:vAlign w:val="center"/>
          </w:tcPr>
          <w:p w14:paraId="589D7758" w14:textId="3196B686" w:rsidR="006C5ED8" w:rsidRPr="0046767D" w:rsidRDefault="00CC26EA" w:rsidP="00493839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493839" w:rsidRPr="00104E08">
              <w:rPr>
                <w:rFonts w:ascii="Arial" w:hAnsi="Arial" w:cs="Arial"/>
                <w:sz w:val="18"/>
                <w:szCs w:val="18"/>
              </w:rPr>
              <w:t>lektronická forma dotazníku</w:t>
            </w:r>
            <w:r>
              <w:rPr>
                <w:rFonts w:ascii="Arial" w:hAnsi="Arial" w:cs="Arial"/>
                <w:sz w:val="18"/>
                <w:szCs w:val="18"/>
              </w:rPr>
              <w:t xml:space="preserve"> zaslaného</w:t>
            </w:r>
            <w:r w:rsidR="00493839" w:rsidRPr="00104E08">
              <w:rPr>
                <w:rFonts w:ascii="Arial" w:hAnsi="Arial" w:cs="Arial"/>
                <w:sz w:val="18"/>
                <w:szCs w:val="18"/>
              </w:rPr>
              <w:t xml:space="preserve"> studentům daného studijního programu/oboru</w:t>
            </w:r>
          </w:p>
        </w:tc>
      </w:tr>
      <w:tr w:rsidR="006C5ED8" w:rsidRPr="0058573E" w14:paraId="060A7BA9" w14:textId="77777777" w:rsidTr="00493839">
        <w:trPr>
          <w:trHeight w:val="50"/>
        </w:trPr>
        <w:tc>
          <w:tcPr>
            <w:tcW w:w="4238" w:type="dxa"/>
          </w:tcPr>
          <w:p w14:paraId="6EC22760" w14:textId="7063313B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Frekvence sběru dat</w:t>
            </w:r>
            <w:r w:rsidR="00FB6FA2">
              <w:rPr>
                <w:rFonts w:ascii="Arial" w:hAnsi="Arial" w:cs="Arial"/>
                <w:sz w:val="20"/>
              </w:rPr>
              <w:t xml:space="preserve">   </w:t>
            </w:r>
          </w:p>
          <w:p w14:paraId="296D9173" w14:textId="77777777" w:rsidR="006C5ED8" w:rsidRPr="00410254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  <w:vAlign w:val="center"/>
          </w:tcPr>
          <w:p w14:paraId="6B71C11E" w14:textId="2F354020" w:rsidR="006C5ED8" w:rsidRPr="0046767D" w:rsidRDefault="00493839" w:rsidP="00493839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04E08">
              <w:rPr>
                <w:rFonts w:ascii="Arial" w:hAnsi="Arial" w:cs="Arial"/>
                <w:sz w:val="18"/>
                <w:szCs w:val="18"/>
              </w:rPr>
              <w:t xml:space="preserve">1x </w:t>
            </w:r>
            <w:r w:rsidR="006232A9">
              <w:rPr>
                <w:rFonts w:ascii="Arial" w:hAnsi="Arial" w:cs="Arial"/>
                <w:sz w:val="18"/>
                <w:szCs w:val="18"/>
              </w:rPr>
              <w:t xml:space="preserve">za </w:t>
            </w:r>
            <w:r w:rsidRPr="00104E08">
              <w:rPr>
                <w:rFonts w:ascii="Arial" w:hAnsi="Arial" w:cs="Arial"/>
                <w:sz w:val="18"/>
                <w:szCs w:val="18"/>
              </w:rPr>
              <w:t>tři roky</w:t>
            </w:r>
          </w:p>
        </w:tc>
      </w:tr>
      <w:tr w:rsidR="006C5ED8" w:rsidRPr="0058573E" w14:paraId="683DC417" w14:textId="77777777" w:rsidTr="00F75C3F">
        <w:trPr>
          <w:trHeight w:val="50"/>
        </w:trPr>
        <w:tc>
          <w:tcPr>
            <w:tcW w:w="4238" w:type="dxa"/>
          </w:tcPr>
          <w:p w14:paraId="5B36BB44" w14:textId="77777777" w:rsidR="006C5ED8" w:rsidRPr="0058573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5DBAF45F" w14:textId="58B3A951" w:rsidR="006C5ED8" w:rsidRPr="0058573E" w:rsidRDefault="00EB5DD0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27 %</w:t>
            </w:r>
          </w:p>
        </w:tc>
      </w:tr>
      <w:tr w:rsidR="006C5ED8" w:rsidRPr="0058573E" w14:paraId="15E6E9B8" w14:textId="77777777" w:rsidTr="00F75C3F">
        <w:trPr>
          <w:trHeight w:val="50"/>
        </w:trPr>
        <w:tc>
          <w:tcPr>
            <w:tcW w:w="9040" w:type="dxa"/>
            <w:gridSpan w:val="2"/>
          </w:tcPr>
          <w:p w14:paraId="24988F8F" w14:textId="76B770FA" w:rsidR="006C5ED8" w:rsidRPr="0043058D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</w:t>
            </w:r>
            <w:r w:rsidR="003403F1" w:rsidRPr="0043058D">
              <w:rPr>
                <w:rFonts w:ascii="Arial" w:hAnsi="Arial" w:cs="Arial"/>
                <w:b/>
                <w:sz w:val="20"/>
              </w:rPr>
              <w:t xml:space="preserve">pro </w:t>
            </w:r>
            <w:r w:rsidRPr="0043058D">
              <w:rPr>
                <w:rFonts w:ascii="Arial" w:hAnsi="Arial" w:cs="Arial"/>
                <w:b/>
                <w:sz w:val="20"/>
              </w:rPr>
              <w:t>akademické pracovníky</w:t>
            </w:r>
            <w:r w:rsidR="007B1C6A" w:rsidRPr="0043058D">
              <w:rPr>
                <w:rFonts w:ascii="Arial" w:hAnsi="Arial" w:cs="Arial"/>
                <w:b/>
                <w:sz w:val="20"/>
              </w:rPr>
              <w:t xml:space="preserve"> a veřejnost</w:t>
            </w:r>
            <w:r w:rsidRPr="0043058D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0BC81554" w14:textId="3602E78C" w:rsidR="006C5ED8" w:rsidRPr="0058573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 w:rsidR="007B1C6A"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6C5ED8" w:rsidRPr="0058573E" w14:paraId="7A758C29" w14:textId="77777777" w:rsidTr="001F68FD">
        <w:trPr>
          <w:trHeight w:val="852"/>
        </w:trPr>
        <w:tc>
          <w:tcPr>
            <w:tcW w:w="9040" w:type="dxa"/>
            <w:gridSpan w:val="2"/>
          </w:tcPr>
          <w:p w14:paraId="56A10625" w14:textId="79B08A63" w:rsidR="006C5ED8" w:rsidRPr="0058573E" w:rsidRDefault="0046767D" w:rsidP="005E6943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>Zpráva o vnitřním hodnocení kvality vzdělávací, tvůrčí a s nimi souvisejících činností Univerzity Tomáše Bati ve Zlíně</w:t>
            </w:r>
            <w:r w:rsidR="005E6943">
              <w:rPr>
                <w:rFonts w:ascii="Arial" w:hAnsi="Arial" w:cs="Arial"/>
                <w:sz w:val="20"/>
              </w:rPr>
              <w:t xml:space="preserve"> a její každoroční aktualizace v Dodatcích</w:t>
            </w:r>
            <w:r w:rsidRPr="0046767D">
              <w:rPr>
                <w:rFonts w:ascii="Arial" w:hAnsi="Arial" w:cs="Arial"/>
                <w:sz w:val="20"/>
              </w:rPr>
              <w:t>.</w:t>
            </w:r>
          </w:p>
        </w:tc>
      </w:tr>
      <w:tr w:rsidR="006C5ED8" w:rsidRPr="0058573E" w14:paraId="2092789E" w14:textId="77777777" w:rsidTr="00F75C3F">
        <w:trPr>
          <w:trHeight w:val="50"/>
        </w:trPr>
        <w:tc>
          <w:tcPr>
            <w:tcW w:w="9040" w:type="dxa"/>
            <w:gridSpan w:val="2"/>
          </w:tcPr>
          <w:p w14:paraId="0A8EEF1E" w14:textId="77777777" w:rsidR="006C5ED8" w:rsidRPr="0043058D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28780CDE" w14:textId="77777777" w:rsidR="006C5ED8" w:rsidRPr="00EC0854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6C5ED8" w:rsidRPr="0058573E" w14:paraId="1CA7AAC1" w14:textId="77777777" w:rsidTr="00C35771">
        <w:trPr>
          <w:trHeight w:val="860"/>
        </w:trPr>
        <w:tc>
          <w:tcPr>
            <w:tcW w:w="9040" w:type="dxa"/>
            <w:gridSpan w:val="2"/>
          </w:tcPr>
          <w:p w14:paraId="2E2A0251" w14:textId="7DE4FD4E" w:rsidR="006C5ED8" w:rsidRPr="0058573E" w:rsidRDefault="00056547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04E08">
              <w:rPr>
                <w:rFonts w:ascii="Arial" w:hAnsi="Arial" w:cs="Arial"/>
                <w:sz w:val="20"/>
              </w:rPr>
              <w:lastRenderedPageBreak/>
              <w:t>Akademický senát UTB ve Zlíně, Rada pro vnitřní hodnocení UTB ve Zlíně, Vědecká rada UTB ve Zlíně</w:t>
            </w:r>
            <w:r w:rsidR="00993C4E">
              <w:rPr>
                <w:rFonts w:ascii="Arial" w:hAnsi="Arial" w:cs="Arial"/>
                <w:sz w:val="20"/>
              </w:rPr>
              <w:t>, Rada studijních programů FHS.</w:t>
            </w:r>
          </w:p>
        </w:tc>
      </w:tr>
      <w:tr w:rsidR="006C5ED8" w:rsidRPr="0058573E" w14:paraId="02E49E12" w14:textId="77777777" w:rsidTr="00F75C3F">
        <w:trPr>
          <w:trHeight w:val="50"/>
        </w:trPr>
        <w:tc>
          <w:tcPr>
            <w:tcW w:w="9040" w:type="dxa"/>
            <w:gridSpan w:val="2"/>
          </w:tcPr>
          <w:p w14:paraId="674E72F8" w14:textId="77777777" w:rsidR="006C5ED8" w:rsidRPr="0043058D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479D9186" w14:textId="77777777" w:rsidR="006C5ED8" w:rsidRPr="00AC4575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6C5ED8" w:rsidRPr="0058573E" w14:paraId="28B8E996" w14:textId="77777777" w:rsidTr="00F75C3F">
        <w:trPr>
          <w:trHeight w:val="1812"/>
        </w:trPr>
        <w:tc>
          <w:tcPr>
            <w:tcW w:w="9040" w:type="dxa"/>
            <w:gridSpan w:val="2"/>
          </w:tcPr>
          <w:p w14:paraId="5449F759" w14:textId="5C6B66D0" w:rsidR="00C35771" w:rsidRDefault="00C35771" w:rsidP="00C76EF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C35771">
              <w:rPr>
                <w:rFonts w:ascii="Arial" w:hAnsi="Arial" w:cs="Arial"/>
                <w:sz w:val="20"/>
              </w:rPr>
              <w:t xml:space="preserve">Hodnocení </w:t>
            </w:r>
            <w:r>
              <w:rPr>
                <w:rFonts w:ascii="Arial" w:hAnsi="Arial" w:cs="Arial"/>
                <w:sz w:val="20"/>
              </w:rPr>
              <w:t xml:space="preserve">studia </w:t>
            </w:r>
            <w:r w:rsidRPr="00C35771">
              <w:rPr>
                <w:rFonts w:ascii="Arial" w:hAnsi="Arial" w:cs="Arial"/>
                <w:sz w:val="20"/>
              </w:rPr>
              <w:t>je zpracováno z</w:t>
            </w:r>
            <w:r>
              <w:rPr>
                <w:rFonts w:ascii="Arial" w:hAnsi="Arial" w:cs="Arial"/>
                <w:sz w:val="20"/>
              </w:rPr>
              <w:t xml:space="preserve"> označených </w:t>
            </w:r>
            <w:r w:rsidRPr="00C35771">
              <w:rPr>
                <w:rFonts w:ascii="Arial" w:hAnsi="Arial" w:cs="Arial"/>
                <w:sz w:val="20"/>
              </w:rPr>
              <w:t>hodnot na škále 1-5</w:t>
            </w:r>
            <w:r w:rsidR="00CC2665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066D14">
              <w:rPr>
                <w:rFonts w:ascii="Arial" w:hAnsi="Arial" w:cs="Arial"/>
                <w:sz w:val="20"/>
              </w:rPr>
              <w:t>přičemž</w:t>
            </w:r>
            <w:r>
              <w:rPr>
                <w:rFonts w:ascii="Arial" w:hAnsi="Arial" w:cs="Arial"/>
                <w:sz w:val="20"/>
              </w:rPr>
              <w:t xml:space="preserve"> celkový </w:t>
            </w:r>
            <w:r w:rsidR="00066D14">
              <w:rPr>
                <w:rFonts w:ascii="Arial" w:hAnsi="Arial" w:cs="Arial"/>
                <w:sz w:val="20"/>
              </w:rPr>
              <w:t xml:space="preserve">dosažený </w:t>
            </w:r>
            <w:r>
              <w:rPr>
                <w:rFonts w:ascii="Arial" w:hAnsi="Arial" w:cs="Arial"/>
                <w:sz w:val="20"/>
              </w:rPr>
              <w:t>průměr 3,7 je považován za nadprůměrný.</w:t>
            </w:r>
            <w:ins w:id="135" w:author="janabask janabask" w:date="2021-09-15T08:49:00Z">
              <w:r w:rsidR="00D357E9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136" w:author="janabask janabask" w:date="2021-09-15T08:59:00Z">
              <w:r w:rsidR="00235F3B">
                <w:rPr>
                  <w:rFonts w:ascii="Arial" w:hAnsi="Arial" w:cs="Arial"/>
                  <w:sz w:val="20"/>
                </w:rPr>
                <w:t>Interpretaci</w:t>
              </w:r>
            </w:ins>
            <w:ins w:id="137" w:author="janabask janabask" w:date="2021-09-15T08:49:00Z">
              <w:r w:rsidR="00D357E9">
                <w:rPr>
                  <w:rFonts w:ascii="Arial" w:hAnsi="Arial" w:cs="Arial"/>
                  <w:sz w:val="20"/>
                </w:rPr>
                <w:t xml:space="preserve"> dat je </w:t>
              </w:r>
            </w:ins>
            <w:ins w:id="138" w:author="janabask janabask" w:date="2021-09-15T08:51:00Z">
              <w:r w:rsidR="00D357E9">
                <w:rPr>
                  <w:rFonts w:ascii="Arial" w:hAnsi="Arial" w:cs="Arial"/>
                  <w:sz w:val="20"/>
                </w:rPr>
                <w:t xml:space="preserve">i v rámci tohoto zjišťování </w:t>
              </w:r>
            </w:ins>
            <w:ins w:id="139" w:author="janabask janabask" w:date="2021-09-15T08:49:00Z">
              <w:r w:rsidR="00D357E9">
                <w:rPr>
                  <w:rFonts w:ascii="Arial" w:hAnsi="Arial" w:cs="Arial"/>
                  <w:sz w:val="20"/>
                </w:rPr>
                <w:t>nutné vztahovat k</w:t>
              </w:r>
            </w:ins>
            <w:ins w:id="140" w:author="janabask janabask" w:date="2021-09-15T08:50:00Z">
              <w:r w:rsidR="00D357E9">
                <w:rPr>
                  <w:rFonts w:ascii="Arial" w:hAnsi="Arial" w:cs="Arial"/>
                  <w:sz w:val="20"/>
                </w:rPr>
                <w:t> </w:t>
              </w:r>
            </w:ins>
            <w:ins w:id="141" w:author="janabask janabask" w:date="2021-09-15T08:49:00Z">
              <w:r w:rsidR="00D357E9">
                <w:rPr>
                  <w:rFonts w:ascii="Arial" w:hAnsi="Arial" w:cs="Arial"/>
                  <w:sz w:val="20"/>
                </w:rPr>
                <w:t xml:space="preserve">limitům </w:t>
              </w:r>
            </w:ins>
            <w:ins w:id="142" w:author="janabask janabask" w:date="2021-09-15T08:50:00Z">
              <w:r w:rsidR="00D357E9">
                <w:rPr>
                  <w:rFonts w:ascii="Arial" w:hAnsi="Arial" w:cs="Arial"/>
                  <w:sz w:val="20"/>
                </w:rPr>
                <w:t>souvisejícím s omezenou návratností dotazníků</w:t>
              </w:r>
              <w:r w:rsidR="00FD3CC3">
                <w:rPr>
                  <w:rFonts w:ascii="Arial" w:hAnsi="Arial" w:cs="Arial"/>
                  <w:sz w:val="20"/>
                </w:rPr>
                <w:t xml:space="preserve"> zvyšující pravděpodobnost dovozování nespolehlivých</w:t>
              </w:r>
            </w:ins>
            <w:ins w:id="143" w:author="janabask janabask" w:date="2021-09-15T08:56:00Z">
              <w:r w:rsidR="00FD3CC3">
                <w:rPr>
                  <w:rFonts w:ascii="Arial" w:hAnsi="Arial" w:cs="Arial"/>
                  <w:sz w:val="20"/>
                </w:rPr>
                <w:t xml:space="preserve"> výsledků a</w:t>
              </w:r>
            </w:ins>
            <w:ins w:id="144" w:author="janabask janabask" w:date="2021-09-15T08:50:00Z">
              <w:r w:rsidR="00FD3CC3">
                <w:rPr>
                  <w:rFonts w:ascii="Arial" w:hAnsi="Arial" w:cs="Arial"/>
                  <w:sz w:val="20"/>
                </w:rPr>
                <w:t xml:space="preserve"> závěrů.</w:t>
              </w:r>
            </w:ins>
          </w:p>
          <w:p w14:paraId="1261948A" w14:textId="1CB14800" w:rsidR="00967EFD" w:rsidRDefault="00235F3B" w:rsidP="00C76EF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ins w:id="145" w:author="janabask janabask" w:date="2021-09-15T08:57:00Z">
              <w:r>
                <w:rPr>
                  <w:rFonts w:ascii="Arial" w:hAnsi="Arial" w:cs="Arial"/>
                  <w:sz w:val="20"/>
                </w:rPr>
                <w:t>Z nasbíraných dat bylo zjištěno</w:t>
              </w:r>
            </w:ins>
            <w:ins w:id="146" w:author="janabask janabask" w:date="2021-09-15T08:58:00Z">
              <w:r>
                <w:rPr>
                  <w:rFonts w:ascii="Arial" w:hAnsi="Arial" w:cs="Arial"/>
                  <w:sz w:val="20"/>
                </w:rPr>
                <w:t>, že</w:t>
              </w:r>
            </w:ins>
            <w:ins w:id="147" w:author="janabask janabask" w:date="2021-09-15T08:57:00Z">
              <w:r>
                <w:rPr>
                  <w:rFonts w:ascii="Arial" w:hAnsi="Arial" w:cs="Arial"/>
                  <w:sz w:val="20"/>
                </w:rPr>
                <w:t xml:space="preserve"> </w:t>
              </w:r>
            </w:ins>
            <w:del w:id="148" w:author="janabask janabask" w:date="2021-09-15T08:58:00Z">
              <w:r w:rsidR="00967EFD" w:rsidDel="00235F3B">
                <w:rPr>
                  <w:rFonts w:ascii="Arial" w:hAnsi="Arial" w:cs="Arial"/>
                  <w:sz w:val="20"/>
                </w:rPr>
                <w:delText>N</w:delText>
              </w:r>
            </w:del>
            <w:ins w:id="149" w:author="janabask janabask" w:date="2021-09-15T08:58:00Z">
              <w:r>
                <w:rPr>
                  <w:rFonts w:ascii="Arial" w:hAnsi="Arial" w:cs="Arial"/>
                  <w:sz w:val="20"/>
                </w:rPr>
                <w:t>n</w:t>
              </w:r>
            </w:ins>
            <w:r w:rsidR="00967EFD">
              <w:rPr>
                <w:rFonts w:ascii="Arial" w:hAnsi="Arial" w:cs="Arial"/>
                <w:sz w:val="20"/>
              </w:rPr>
              <w:t xml:space="preserve">ejlépe </w:t>
            </w:r>
            <w:r w:rsidR="00CE1E5E">
              <w:rPr>
                <w:rFonts w:ascii="Arial" w:hAnsi="Arial" w:cs="Arial"/>
                <w:sz w:val="20"/>
              </w:rPr>
              <w:t xml:space="preserve">(průměr nad 4,0) </w:t>
            </w:r>
            <w:r w:rsidR="00967EFD">
              <w:rPr>
                <w:rFonts w:ascii="Arial" w:hAnsi="Arial" w:cs="Arial"/>
                <w:sz w:val="20"/>
              </w:rPr>
              <w:t xml:space="preserve">studenti </w:t>
            </w:r>
            <w:r w:rsidR="00066D14">
              <w:rPr>
                <w:rFonts w:ascii="Arial" w:hAnsi="Arial" w:cs="Arial"/>
                <w:sz w:val="20"/>
              </w:rPr>
              <w:t xml:space="preserve">v UMŠ </w:t>
            </w:r>
            <w:r w:rsidR="00967EFD">
              <w:rPr>
                <w:rFonts w:ascii="Arial" w:hAnsi="Arial" w:cs="Arial"/>
                <w:sz w:val="20"/>
              </w:rPr>
              <w:t xml:space="preserve">hodnotili </w:t>
            </w:r>
            <w:r w:rsidR="00C76EFB">
              <w:rPr>
                <w:rFonts w:ascii="Arial" w:hAnsi="Arial" w:cs="Arial"/>
                <w:sz w:val="20"/>
              </w:rPr>
              <w:t>rozvoj</w:t>
            </w:r>
            <w:r w:rsidR="00F336B4">
              <w:rPr>
                <w:rFonts w:ascii="Arial" w:hAnsi="Arial" w:cs="Arial"/>
                <w:sz w:val="20"/>
              </w:rPr>
              <w:t xml:space="preserve"> schopností</w:t>
            </w:r>
            <w:r w:rsidR="00F336B4" w:rsidRPr="00CE1E5E">
              <w:rPr>
                <w:rFonts w:ascii="Arial" w:hAnsi="Arial" w:cs="Arial"/>
                <w:sz w:val="20"/>
              </w:rPr>
              <w:t xml:space="preserve"> samostatné práce</w:t>
            </w:r>
            <w:r w:rsidR="00F336B4">
              <w:rPr>
                <w:rFonts w:ascii="Arial" w:hAnsi="Arial" w:cs="Arial"/>
                <w:sz w:val="20"/>
              </w:rPr>
              <w:t xml:space="preserve">, </w:t>
            </w:r>
            <w:r w:rsidR="00066D14">
              <w:rPr>
                <w:rFonts w:ascii="Arial" w:hAnsi="Arial" w:cs="Arial"/>
                <w:sz w:val="20"/>
              </w:rPr>
              <w:t>spolupráce</w:t>
            </w:r>
            <w:r w:rsidR="00F336B4" w:rsidRPr="00CE1E5E">
              <w:rPr>
                <w:rFonts w:ascii="Arial" w:hAnsi="Arial" w:cs="Arial"/>
                <w:sz w:val="20"/>
              </w:rPr>
              <w:t xml:space="preserve"> s</w:t>
            </w:r>
            <w:r w:rsidR="00066D14">
              <w:rPr>
                <w:rFonts w:ascii="Arial" w:hAnsi="Arial" w:cs="Arial"/>
                <w:sz w:val="20"/>
              </w:rPr>
              <w:t> </w:t>
            </w:r>
            <w:r w:rsidR="00F336B4" w:rsidRPr="00CE1E5E">
              <w:rPr>
                <w:rFonts w:ascii="Arial" w:hAnsi="Arial" w:cs="Arial"/>
                <w:sz w:val="20"/>
              </w:rPr>
              <w:t>druhými</w:t>
            </w:r>
            <w:r w:rsidR="00066D14">
              <w:rPr>
                <w:rFonts w:ascii="Arial" w:hAnsi="Arial" w:cs="Arial"/>
                <w:sz w:val="20"/>
              </w:rPr>
              <w:t xml:space="preserve">, kritického myšlení, ale i </w:t>
            </w:r>
            <w:r w:rsidR="00C76EFB">
              <w:rPr>
                <w:rFonts w:ascii="Arial" w:hAnsi="Arial" w:cs="Arial"/>
                <w:sz w:val="20"/>
              </w:rPr>
              <w:t xml:space="preserve">získání </w:t>
            </w:r>
            <w:r w:rsidR="00066D14">
              <w:rPr>
                <w:rFonts w:ascii="Arial" w:hAnsi="Arial" w:cs="Arial"/>
                <w:sz w:val="20"/>
              </w:rPr>
              <w:t>teoretických znalostí, dovedností v oblasti psané komunikace. Ocenili i provázanost výuky se studijním plánem, získání dobrých kariérních příležitostí nebo PC vybaven</w:t>
            </w:r>
            <w:r w:rsidR="00993C4E">
              <w:rPr>
                <w:rFonts w:ascii="Arial" w:hAnsi="Arial" w:cs="Arial"/>
                <w:sz w:val="20"/>
              </w:rPr>
              <w:t>í</w:t>
            </w:r>
            <w:r w:rsidR="00066D14">
              <w:rPr>
                <w:rFonts w:ascii="Arial" w:hAnsi="Arial" w:cs="Arial"/>
                <w:sz w:val="20"/>
              </w:rPr>
              <w:t xml:space="preserve"> a IT služby, podobně i knihovnu.</w:t>
            </w:r>
          </w:p>
          <w:p w14:paraId="2AC454CC" w14:textId="77777777" w:rsidR="00754409" w:rsidRDefault="00CC2665" w:rsidP="00754409">
            <w:pPr>
              <w:pStyle w:val="Bezmezer"/>
              <w:spacing w:before="40" w:after="40"/>
              <w:ind w:right="284"/>
              <w:rPr>
                <w:ins w:id="150" w:author="janabask janabask" w:date="2021-09-14T22:37:00Z"/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Naopak, kritičtější </w:t>
            </w:r>
            <w:r w:rsidR="00EA3BE8">
              <w:rPr>
                <w:rFonts w:ascii="Arial" w:hAnsi="Arial" w:cs="Arial"/>
                <w:sz w:val="20"/>
              </w:rPr>
              <w:t xml:space="preserve">(průměr kolem 2,5) byli při posuzování adekvátnosti </w:t>
            </w:r>
            <w:r w:rsidRPr="00CC2665">
              <w:rPr>
                <w:rFonts w:ascii="Arial" w:hAnsi="Arial" w:cs="Arial"/>
                <w:sz w:val="20"/>
              </w:rPr>
              <w:t>množství psaných úkolů</w:t>
            </w:r>
            <w:r w:rsidR="00EA3BE8">
              <w:rPr>
                <w:rFonts w:ascii="Arial" w:hAnsi="Arial" w:cs="Arial"/>
                <w:sz w:val="20"/>
              </w:rPr>
              <w:t>,</w:t>
            </w:r>
            <w:r w:rsidRPr="00CC2665">
              <w:rPr>
                <w:rFonts w:ascii="Arial" w:hAnsi="Arial" w:cs="Arial"/>
                <w:sz w:val="20"/>
              </w:rPr>
              <w:t xml:space="preserve"> objem</w:t>
            </w:r>
            <w:r w:rsidR="00EA3BE8">
              <w:rPr>
                <w:rFonts w:ascii="Arial" w:hAnsi="Arial" w:cs="Arial"/>
                <w:sz w:val="20"/>
              </w:rPr>
              <w:t>u</w:t>
            </w:r>
            <w:r w:rsidRPr="00CC2665">
              <w:rPr>
                <w:rFonts w:ascii="Arial" w:hAnsi="Arial" w:cs="Arial"/>
                <w:sz w:val="20"/>
              </w:rPr>
              <w:t xml:space="preserve"> požadovaného učiva ke čtení</w:t>
            </w:r>
            <w:r w:rsidR="00EA3BE8">
              <w:rPr>
                <w:rFonts w:ascii="Arial" w:hAnsi="Arial" w:cs="Arial"/>
                <w:sz w:val="20"/>
              </w:rPr>
              <w:t xml:space="preserve"> a</w:t>
            </w:r>
            <w:r w:rsidR="00EA3BE8" w:rsidRPr="00EA3BE8">
              <w:rPr>
                <w:rFonts w:ascii="Arial" w:hAnsi="Arial" w:cs="Arial"/>
                <w:sz w:val="20"/>
              </w:rPr>
              <w:t xml:space="preserve"> množství hodin pro výuku a další organizované aktivity</w:t>
            </w:r>
            <w:r w:rsidR="00EA3BE8">
              <w:rPr>
                <w:rFonts w:ascii="Arial" w:hAnsi="Arial" w:cs="Arial"/>
                <w:sz w:val="20"/>
              </w:rPr>
              <w:t xml:space="preserve">. I když je toto hodnocení v rozporu s naopak oceňovaným nabytím teoretických znalostí a dovedností v oblasti psané komunikace, které jsou právě psaním i čtením rozvíjeny, </w:t>
            </w:r>
            <w:r w:rsidR="00EA5C31">
              <w:rPr>
                <w:rFonts w:ascii="Arial" w:hAnsi="Arial" w:cs="Arial"/>
                <w:sz w:val="20"/>
              </w:rPr>
              <w:t xml:space="preserve">jejich </w:t>
            </w:r>
            <w:r w:rsidR="00A62198">
              <w:rPr>
                <w:rFonts w:ascii="Arial" w:hAnsi="Arial" w:cs="Arial"/>
                <w:sz w:val="20"/>
              </w:rPr>
              <w:t>transformace na jiný typ úkolů je</w:t>
            </w:r>
            <w:r w:rsidR="00EA3BE8">
              <w:rPr>
                <w:rFonts w:ascii="Arial" w:hAnsi="Arial" w:cs="Arial"/>
                <w:sz w:val="20"/>
              </w:rPr>
              <w:t xml:space="preserve"> v</w:t>
            </w:r>
            <w:r w:rsidR="00EA5C31">
              <w:rPr>
                <w:rFonts w:ascii="Arial" w:hAnsi="Arial" w:cs="Arial"/>
                <w:sz w:val="20"/>
              </w:rPr>
              <w:t> </w:t>
            </w:r>
            <w:r w:rsidR="00EA3BE8">
              <w:rPr>
                <w:rFonts w:ascii="Arial" w:hAnsi="Arial" w:cs="Arial"/>
                <w:sz w:val="20"/>
              </w:rPr>
              <w:t>UM</w:t>
            </w:r>
            <w:r w:rsidR="00EA5C31">
              <w:rPr>
                <w:rFonts w:ascii="Arial" w:hAnsi="Arial" w:cs="Arial"/>
                <w:sz w:val="20"/>
              </w:rPr>
              <w:t xml:space="preserve">Š </w:t>
            </w:r>
            <w:r w:rsidR="00A62198">
              <w:rPr>
                <w:rFonts w:ascii="Arial" w:hAnsi="Arial" w:cs="Arial"/>
                <w:sz w:val="20"/>
              </w:rPr>
              <w:t>realizována</w:t>
            </w:r>
            <w:r w:rsidR="00EA5C31">
              <w:rPr>
                <w:rFonts w:ascii="Arial" w:hAnsi="Arial" w:cs="Arial"/>
                <w:sz w:val="20"/>
              </w:rPr>
              <w:t xml:space="preserve">. </w:t>
            </w:r>
            <w:r w:rsidR="00D44398">
              <w:rPr>
                <w:rFonts w:ascii="Arial" w:hAnsi="Arial" w:cs="Arial"/>
                <w:sz w:val="20"/>
              </w:rPr>
              <w:t>Dá se předpokládat, že n</w:t>
            </w:r>
            <w:r w:rsidR="00EA5C31">
              <w:rPr>
                <w:rFonts w:ascii="Arial" w:hAnsi="Arial" w:cs="Arial"/>
                <w:sz w:val="20"/>
              </w:rPr>
              <w:t>egativnější hodnocení v tomto směru (porovnání za roky 2018 a 2021) souvisí i s distanční výukou v akademickém roku 2019/20 a 2020/21</w:t>
            </w:r>
            <w:r w:rsidR="004F71D2">
              <w:rPr>
                <w:rFonts w:ascii="Arial" w:hAnsi="Arial" w:cs="Arial"/>
                <w:sz w:val="20"/>
              </w:rPr>
              <w:t xml:space="preserve"> z důvodu </w:t>
            </w:r>
            <w:r w:rsidR="009F113C">
              <w:rPr>
                <w:rFonts w:ascii="Arial" w:hAnsi="Arial" w:cs="Arial"/>
                <w:sz w:val="20"/>
              </w:rPr>
              <w:t xml:space="preserve">pandemických </w:t>
            </w:r>
            <w:r w:rsidR="009073D5">
              <w:rPr>
                <w:rFonts w:ascii="Arial" w:hAnsi="Arial" w:cs="Arial"/>
                <w:sz w:val="20"/>
              </w:rPr>
              <w:t>opatření</w:t>
            </w:r>
            <w:r w:rsidR="00EA5C31">
              <w:rPr>
                <w:rFonts w:ascii="Arial" w:hAnsi="Arial" w:cs="Arial"/>
                <w:sz w:val="20"/>
              </w:rPr>
              <w:t>.</w:t>
            </w:r>
            <w:r w:rsidR="004F71D2">
              <w:rPr>
                <w:rFonts w:ascii="Arial" w:hAnsi="Arial" w:cs="Arial"/>
                <w:sz w:val="20"/>
              </w:rPr>
              <w:t xml:space="preserve"> V </w:t>
            </w:r>
            <w:r w:rsidR="00656A86">
              <w:rPr>
                <w:rFonts w:ascii="Arial" w:hAnsi="Arial" w:cs="Arial"/>
                <w:sz w:val="20"/>
              </w:rPr>
              <w:t>UMŠ</w:t>
            </w:r>
            <w:r w:rsidR="00C76EFB">
              <w:rPr>
                <w:rFonts w:ascii="Arial" w:hAnsi="Arial" w:cs="Arial"/>
                <w:sz w:val="20"/>
              </w:rPr>
              <w:t xml:space="preserve"> jsou profesní odborné znalosti považovány za </w:t>
            </w:r>
            <w:r w:rsidR="001F1F49">
              <w:rPr>
                <w:rFonts w:ascii="Arial" w:hAnsi="Arial" w:cs="Arial"/>
                <w:sz w:val="20"/>
              </w:rPr>
              <w:t>významný</w:t>
            </w:r>
            <w:r w:rsidR="00C76EFB">
              <w:rPr>
                <w:rFonts w:ascii="Arial" w:hAnsi="Arial" w:cs="Arial"/>
                <w:sz w:val="20"/>
              </w:rPr>
              <w:t xml:space="preserve"> předpoklad </w:t>
            </w:r>
            <w:r w:rsidR="00A62198">
              <w:rPr>
                <w:rFonts w:ascii="Arial" w:hAnsi="Arial" w:cs="Arial"/>
                <w:sz w:val="20"/>
              </w:rPr>
              <w:t>efekt</w:t>
            </w:r>
            <w:r w:rsidR="00A645F0">
              <w:rPr>
                <w:rFonts w:ascii="Arial" w:hAnsi="Arial" w:cs="Arial"/>
                <w:sz w:val="20"/>
              </w:rPr>
              <w:t>iv</w:t>
            </w:r>
            <w:r w:rsidR="00A62198">
              <w:rPr>
                <w:rFonts w:ascii="Arial" w:hAnsi="Arial" w:cs="Arial"/>
                <w:sz w:val="20"/>
              </w:rPr>
              <w:t>ního</w:t>
            </w:r>
            <w:r w:rsidR="00C76EFB">
              <w:rPr>
                <w:rFonts w:ascii="Arial" w:hAnsi="Arial" w:cs="Arial"/>
                <w:sz w:val="20"/>
              </w:rPr>
              <w:t xml:space="preserve"> výkonu profese učitele MŠ</w:t>
            </w:r>
            <w:r w:rsidR="00B7330C">
              <w:rPr>
                <w:rFonts w:ascii="Arial" w:hAnsi="Arial" w:cs="Arial"/>
                <w:sz w:val="20"/>
              </w:rPr>
              <w:t xml:space="preserve"> a zvyšování učitelského</w:t>
            </w:r>
            <w:r w:rsidR="00A62198">
              <w:rPr>
                <w:rFonts w:ascii="Arial" w:hAnsi="Arial" w:cs="Arial"/>
                <w:sz w:val="20"/>
              </w:rPr>
              <w:t xml:space="preserve"> statusu</w:t>
            </w:r>
            <w:r w:rsidR="00C76EFB">
              <w:rPr>
                <w:rFonts w:ascii="Arial" w:hAnsi="Arial" w:cs="Arial"/>
                <w:sz w:val="20"/>
              </w:rPr>
              <w:t>.</w:t>
            </w:r>
          </w:p>
          <w:p w14:paraId="6637F6F5" w14:textId="340F55AA" w:rsidR="00754409" w:rsidDel="001B6597" w:rsidRDefault="00D357E9" w:rsidP="001B6597">
            <w:pPr>
              <w:pStyle w:val="Bezmezer"/>
              <w:spacing w:before="40" w:after="40"/>
              <w:ind w:right="284"/>
              <w:rPr>
                <w:del w:id="151" w:author="janabask janabask" w:date="2021-09-15T09:06:00Z"/>
                <w:rFonts w:ascii="Arial" w:hAnsi="Arial" w:cs="Arial"/>
                <w:sz w:val="20"/>
              </w:rPr>
            </w:pPr>
            <w:ins w:id="152" w:author="janabask janabask" w:date="2021-09-15T08:38:00Z">
              <w:r>
                <w:rPr>
                  <w:rFonts w:ascii="Arial" w:hAnsi="Arial" w:cs="Arial"/>
                  <w:sz w:val="20"/>
                </w:rPr>
                <w:t>I v</w:t>
              </w:r>
            </w:ins>
            <w:ins w:id="153" w:author="janabask janabask" w:date="2021-09-15T08:42:00Z">
              <w:r>
                <w:rPr>
                  <w:rFonts w:ascii="Arial" w:hAnsi="Arial" w:cs="Arial"/>
                  <w:sz w:val="20"/>
                </w:rPr>
                <w:t> </w:t>
              </w:r>
            </w:ins>
            <w:ins w:id="154" w:author="janabask janabask" w:date="2021-09-15T08:38:00Z">
              <w:r>
                <w:rPr>
                  <w:rFonts w:ascii="Arial" w:hAnsi="Arial" w:cs="Arial"/>
                  <w:sz w:val="20"/>
                </w:rPr>
                <w:t xml:space="preserve">případě </w:t>
              </w:r>
            </w:ins>
            <w:ins w:id="155" w:author="janabask janabask" w:date="2021-09-15T08:42:00Z">
              <w:r>
                <w:rPr>
                  <w:rFonts w:ascii="Arial" w:hAnsi="Arial" w:cs="Arial"/>
                  <w:sz w:val="20"/>
                </w:rPr>
                <w:t>hodnocení kvality studia</w:t>
              </w:r>
            </w:ins>
            <w:ins w:id="156" w:author="janabask janabask" w:date="2021-09-15T08:38:00Z">
              <w:r w:rsidR="008919AC">
                <w:rPr>
                  <w:rFonts w:ascii="Arial" w:hAnsi="Arial" w:cs="Arial"/>
                  <w:sz w:val="20"/>
                </w:rPr>
                <w:t xml:space="preserve"> je problémem </w:t>
              </w:r>
            </w:ins>
            <w:ins w:id="157" w:author="janabask janabask" w:date="2021-09-14T22:37:00Z">
              <w:r w:rsidR="008919AC">
                <w:rPr>
                  <w:rFonts w:ascii="Arial" w:hAnsi="Arial" w:cs="Arial"/>
                  <w:sz w:val="20"/>
                </w:rPr>
                <w:t>n</w:t>
              </w:r>
              <w:r w:rsidR="00754409">
                <w:rPr>
                  <w:rFonts w:ascii="Arial" w:hAnsi="Arial" w:cs="Arial"/>
                  <w:sz w:val="20"/>
                </w:rPr>
                <w:t>ízká míra návratnosti dotazníků</w:t>
              </w:r>
            </w:ins>
            <w:ins w:id="158" w:author="janabask janabask" w:date="2021-09-15T08:41:00Z">
              <w:r w:rsidR="008919AC">
                <w:rPr>
                  <w:rFonts w:ascii="Arial" w:hAnsi="Arial" w:cs="Arial"/>
                  <w:sz w:val="20"/>
                </w:rPr>
                <w:t>.</w:t>
              </w:r>
            </w:ins>
            <w:ins w:id="159" w:author="janabask janabask" w:date="2021-09-14T22:37:00Z">
              <w:r w:rsidR="00754409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160" w:author="janabask janabask" w:date="2021-09-15T08:41:00Z">
              <w:r w:rsidR="008919AC">
                <w:rPr>
                  <w:rFonts w:ascii="Arial" w:hAnsi="Arial" w:cs="Arial"/>
                  <w:sz w:val="20"/>
                </w:rPr>
                <w:t xml:space="preserve">V rámci </w:t>
              </w:r>
            </w:ins>
            <w:ins w:id="161" w:author="janabask janabask" w:date="2021-09-15T08:44:00Z">
              <w:r>
                <w:rPr>
                  <w:rFonts w:ascii="Arial" w:hAnsi="Arial" w:cs="Arial"/>
                  <w:sz w:val="20"/>
                </w:rPr>
                <w:t xml:space="preserve">jeho </w:t>
              </w:r>
            </w:ins>
            <w:ins w:id="162" w:author="janabask janabask" w:date="2021-09-15T08:41:00Z">
              <w:r w:rsidR="008919AC">
                <w:rPr>
                  <w:rFonts w:ascii="Arial" w:hAnsi="Arial" w:cs="Arial"/>
                  <w:sz w:val="20"/>
                </w:rPr>
                <w:t xml:space="preserve">řešení se nabízí </w:t>
              </w:r>
            </w:ins>
            <w:ins w:id="163" w:author="janabask janabask" w:date="2021-09-15T08:43:00Z">
              <w:r w:rsidR="00235F3B">
                <w:rPr>
                  <w:rFonts w:ascii="Arial" w:hAnsi="Arial" w:cs="Arial"/>
                  <w:sz w:val="20"/>
                </w:rPr>
                <w:t>využívání</w:t>
              </w:r>
              <w:r>
                <w:rPr>
                  <w:rFonts w:ascii="Arial" w:hAnsi="Arial" w:cs="Arial"/>
                  <w:sz w:val="20"/>
                </w:rPr>
                <w:t xml:space="preserve"> </w:t>
              </w:r>
              <w:r w:rsidRPr="002C3CC4">
                <w:rPr>
                  <w:rFonts w:ascii="Arial" w:hAnsi="Arial" w:cs="Arial"/>
                  <w:i/>
                  <w:sz w:val="20"/>
                </w:rPr>
                <w:t>opakovaných výzev</w:t>
              </w:r>
              <w:r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164" w:author="janabask janabask" w:date="2021-09-15T09:06:00Z">
              <w:r w:rsidR="001B6597">
                <w:rPr>
                  <w:rFonts w:ascii="Arial" w:hAnsi="Arial" w:cs="Arial"/>
                  <w:sz w:val="20"/>
                </w:rPr>
                <w:t xml:space="preserve">(v čase sběru dat) </w:t>
              </w:r>
            </w:ins>
            <w:ins w:id="165" w:author="janabask janabask" w:date="2021-09-15T08:43:00Z">
              <w:r>
                <w:rPr>
                  <w:rFonts w:ascii="Arial" w:hAnsi="Arial" w:cs="Arial"/>
                  <w:sz w:val="20"/>
                </w:rPr>
                <w:t xml:space="preserve">nebo dodatečný </w:t>
              </w:r>
            </w:ins>
            <w:ins w:id="166" w:author="janabask janabask" w:date="2021-09-15T08:41:00Z">
              <w:r w:rsidR="008919AC" w:rsidRPr="00172580">
                <w:rPr>
                  <w:rFonts w:ascii="Arial" w:hAnsi="Arial" w:cs="Arial"/>
                  <w:i/>
                  <w:sz w:val="20"/>
                </w:rPr>
                <w:t>opakovaný sběr</w:t>
              </w:r>
            </w:ins>
            <w:ins w:id="167" w:author="janabask janabask" w:date="2021-09-14T22:39:00Z">
              <w:r w:rsidR="00754409">
                <w:rPr>
                  <w:rFonts w:ascii="Arial" w:hAnsi="Arial" w:cs="Arial"/>
                  <w:sz w:val="20"/>
                </w:rPr>
                <w:t xml:space="preserve">, který by </w:t>
              </w:r>
            </w:ins>
            <w:ins w:id="168" w:author="janabask janabask" w:date="2021-09-15T09:04:00Z">
              <w:r w:rsidR="001B6597">
                <w:rPr>
                  <w:rFonts w:ascii="Arial" w:hAnsi="Arial" w:cs="Arial"/>
                  <w:sz w:val="20"/>
                </w:rPr>
                <w:t xml:space="preserve">mohl být </w:t>
              </w:r>
            </w:ins>
            <w:ins w:id="169" w:author="janabask janabask" w:date="2021-09-15T09:06:00Z">
              <w:r w:rsidR="001B6597">
                <w:rPr>
                  <w:rFonts w:ascii="Arial" w:hAnsi="Arial" w:cs="Arial"/>
                  <w:sz w:val="20"/>
                </w:rPr>
                <w:t xml:space="preserve">efektivním </w:t>
              </w:r>
            </w:ins>
            <w:ins w:id="170" w:author="janabask janabask" w:date="2021-09-15T09:04:00Z">
              <w:r w:rsidR="001B6597">
                <w:rPr>
                  <w:rFonts w:ascii="Arial" w:hAnsi="Arial" w:cs="Arial"/>
                  <w:sz w:val="20"/>
                </w:rPr>
                <w:t>nástrojem</w:t>
              </w:r>
            </w:ins>
            <w:ins w:id="171" w:author="janabask janabask" w:date="2021-09-14T22:43:00Z">
              <w:r w:rsidR="00754409">
                <w:rPr>
                  <w:rFonts w:ascii="Arial" w:hAnsi="Arial" w:cs="Arial"/>
                  <w:sz w:val="20"/>
                </w:rPr>
                <w:t xml:space="preserve"> zvyšování návratnosti </w:t>
              </w:r>
            </w:ins>
            <w:ins w:id="172" w:author="janabask janabask" w:date="2021-09-15T09:05:00Z">
              <w:r w:rsidR="001B6597">
                <w:rPr>
                  <w:rFonts w:ascii="Arial" w:hAnsi="Arial" w:cs="Arial"/>
                  <w:sz w:val="20"/>
                </w:rPr>
                <w:t>dotazníků.</w:t>
              </w:r>
            </w:ins>
          </w:p>
          <w:p w14:paraId="1790CA98" w14:textId="322A210F" w:rsidR="00090542" w:rsidRPr="0058573E" w:rsidRDefault="00090542" w:rsidP="001B6597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3BB10970" w14:textId="40DA9804" w:rsidR="0046767D" w:rsidRDefault="006C5ED8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>Poznámka: Pro každý další typ hodnocení (typ 2 atd.) se vkládá nová tabul</w:t>
      </w:r>
      <w:r w:rsidR="0046767D">
        <w:rPr>
          <w:rFonts w:ascii="Arial" w:hAnsi="Arial" w:cs="Arial"/>
          <w:sz w:val="16"/>
          <w:szCs w:val="16"/>
        </w:rPr>
        <w:t xml:space="preserve">ka.  </w:t>
      </w:r>
    </w:p>
    <w:p w14:paraId="1D5E8CF0" w14:textId="1AA79CBB" w:rsidR="0046767D" w:rsidRPr="0046767D" w:rsidRDefault="0046767D" w:rsidP="0046767D">
      <w:pPr>
        <w:rPr>
          <w:sz w:val="16"/>
          <w:szCs w:val="16"/>
          <w:vertAlign w:val="subscript"/>
        </w:rPr>
      </w:pPr>
      <w:r>
        <w:rPr>
          <w:sz w:val="16"/>
          <w:szCs w:val="16"/>
        </w:rPr>
        <w:t>Navazuje na indikátor C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1D06A2AE" w14:textId="6D6372BC" w:rsidR="0046767D" w:rsidRDefault="0046767D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</w:p>
    <w:p w14:paraId="3C344C8C" w14:textId="515A31F1" w:rsidR="0046767D" w:rsidRPr="0046767D" w:rsidRDefault="0046767D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  <w:sectPr w:rsidR="0046767D" w:rsidRPr="0046767D" w:rsidSect="00BF69BF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31860C92" w14:textId="0107AEBE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46767D">
        <w:rPr>
          <w:rFonts w:cs="Arial"/>
          <w:b/>
          <w:color w:val="C45911" w:themeColor="accent2" w:themeShade="BF"/>
          <w:sz w:val="24"/>
          <w:szCs w:val="24"/>
        </w:rPr>
        <w:t>c</w:t>
      </w:r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</w:t>
      </w:r>
      <w:r>
        <w:rPr>
          <w:rFonts w:cs="Arial"/>
          <w:b/>
          <w:color w:val="C45911" w:themeColor="accent2" w:themeShade="BF"/>
          <w:sz w:val="24"/>
          <w:szCs w:val="24"/>
        </w:rPr>
        <w:t xml:space="preserve"> absolventy</w:t>
      </w:r>
    </w:p>
    <w:p w14:paraId="7E9D0F62" w14:textId="77777777" w:rsidR="004E7679" w:rsidRPr="006965DC" w:rsidRDefault="004E7679" w:rsidP="004E7679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4E7679" w:rsidRPr="00E907FB" w14:paraId="1C6D439F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6A641457" w14:textId="64206151" w:rsidR="004E7679" w:rsidRPr="00E907FB" w:rsidRDefault="004E7679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Absolventské hodnocení </w:t>
            </w:r>
            <w:r w:rsidR="00F75C3F" w:rsidRPr="00160D7F">
              <w:rPr>
                <w:rFonts w:ascii="Arial" w:hAnsi="Arial" w:cs="Arial"/>
                <w:b/>
                <w:sz w:val="20"/>
              </w:rPr>
              <w:t>– Fakultní hodnocení ze strany absolventů v rámci modulu D</w:t>
            </w:r>
            <w:r w:rsidR="0046767D" w:rsidRPr="0046767D">
              <w:rPr>
                <w:rFonts w:ascii="Arial" w:hAnsi="Arial" w:cs="Arial"/>
                <w:b/>
                <w:sz w:val="20"/>
                <w:vertAlign w:val="subscript"/>
              </w:rPr>
              <w:t>1</w:t>
            </w:r>
            <w:r w:rsidR="00F75C3F" w:rsidRPr="00160D7F">
              <w:rPr>
                <w:rFonts w:ascii="Arial" w:hAnsi="Arial" w:cs="Arial"/>
                <w:b/>
                <w:sz w:val="20"/>
              </w:rPr>
              <w:t xml:space="preserve"> </w:t>
            </w:r>
            <w:r w:rsidR="0046767D">
              <w:rPr>
                <w:rFonts w:ascii="Arial" w:hAnsi="Arial" w:cs="Arial"/>
                <w:b/>
                <w:sz w:val="20"/>
              </w:rPr>
              <w:t xml:space="preserve">ZVH </w:t>
            </w:r>
            <w:r w:rsidR="00F75C3F" w:rsidRPr="00160D7F">
              <w:rPr>
                <w:rFonts w:ascii="Arial" w:hAnsi="Arial" w:cs="Arial"/>
                <w:b/>
                <w:sz w:val="20"/>
              </w:rPr>
              <w:t>UTB</w:t>
            </w:r>
          </w:p>
        </w:tc>
      </w:tr>
      <w:tr w:rsidR="004E7679" w:rsidRPr="0058573E" w14:paraId="53CCB382" w14:textId="77777777" w:rsidTr="004E7679">
        <w:trPr>
          <w:trHeight w:val="396"/>
        </w:trPr>
        <w:tc>
          <w:tcPr>
            <w:tcW w:w="4238" w:type="dxa"/>
          </w:tcPr>
          <w:p w14:paraId="26C7E176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5D213645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5E2BDD11" w14:textId="4121878D" w:rsidR="00F75C3F" w:rsidRPr="00172580" w:rsidRDefault="00397E31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72580">
              <w:rPr>
                <w:rFonts w:ascii="Arial" w:hAnsi="Arial" w:cs="Arial"/>
                <w:sz w:val="20"/>
              </w:rPr>
              <w:t>2021</w:t>
            </w:r>
          </w:p>
        </w:tc>
      </w:tr>
      <w:tr w:rsidR="004E7679" w:rsidRPr="0058573E" w14:paraId="350F26FA" w14:textId="77777777" w:rsidTr="004E7679">
        <w:trPr>
          <w:trHeight w:val="396"/>
        </w:trPr>
        <w:tc>
          <w:tcPr>
            <w:tcW w:w="4238" w:type="dxa"/>
          </w:tcPr>
          <w:p w14:paraId="6F0F765D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3F3CBC74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181692EC" w14:textId="35E2515C" w:rsidR="00F75C3F" w:rsidRPr="00172580" w:rsidRDefault="00397E31" w:rsidP="00F75C3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72580">
              <w:rPr>
                <w:rFonts w:ascii="Arial" w:hAnsi="Arial" w:cs="Arial"/>
                <w:sz w:val="20"/>
              </w:rPr>
              <w:t>Celkové hodnocení kvality studijního prostředí, které zahrnuje oblasti (1) vzdělávání a podpora studentů, (2) studijní prostředí, (3) participace studentů, (4) čas věnovaný studiu, (6) relevance pro trh práce, (7) hodnocení</w:t>
            </w:r>
            <w:r w:rsidR="0070775E" w:rsidRPr="00172580">
              <w:rPr>
                <w:rFonts w:ascii="Arial" w:hAnsi="Arial" w:cs="Arial"/>
                <w:sz w:val="20"/>
              </w:rPr>
              <w:t xml:space="preserve"> </w:t>
            </w:r>
            <w:r w:rsidR="00656A86" w:rsidRPr="00172580">
              <w:rPr>
                <w:rFonts w:ascii="Arial" w:hAnsi="Arial" w:cs="Arial"/>
                <w:sz w:val="20"/>
              </w:rPr>
              <w:t xml:space="preserve">studijních </w:t>
            </w:r>
            <w:r w:rsidR="0070775E" w:rsidRPr="00172580">
              <w:rPr>
                <w:rFonts w:ascii="Arial" w:hAnsi="Arial" w:cs="Arial"/>
                <w:sz w:val="20"/>
              </w:rPr>
              <w:t>výsledků</w:t>
            </w:r>
            <w:r w:rsidRPr="00172580">
              <w:rPr>
                <w:rFonts w:ascii="Arial" w:hAnsi="Arial" w:cs="Arial"/>
                <w:sz w:val="20"/>
              </w:rPr>
              <w:t>, (8) výstupy učení, (9) očekávání, spokojenost a motivace.</w:t>
            </w:r>
            <w:ins w:id="173" w:author="janabask janabask" w:date="2021-09-14T22:55:00Z">
              <w:r w:rsidR="00CD6E23" w:rsidRPr="00172580">
                <w:rPr>
                  <w:rFonts w:ascii="Arial" w:hAnsi="Arial" w:cs="Arial"/>
                  <w:sz w:val="20"/>
                </w:rPr>
                <w:t xml:space="preserve"> Hodnocení realizováno </w:t>
              </w:r>
            </w:ins>
            <w:ins w:id="174" w:author="Majerčík Jakub (211662)" w:date="2021-09-15T16:37:00Z">
              <w:r w:rsidR="00B549FF" w:rsidRPr="00172580">
                <w:rPr>
                  <w:rFonts w:ascii="Arial" w:hAnsi="Arial" w:cs="Arial"/>
                  <w:sz w:val="20"/>
                </w:rPr>
                <w:t xml:space="preserve">v rámci centrálního sběru dat </w:t>
              </w:r>
            </w:ins>
            <w:ins w:id="175" w:author="janabask janabask" w:date="2021-09-14T22:55:00Z">
              <w:r w:rsidR="00CD6E23" w:rsidRPr="00172580">
                <w:rPr>
                  <w:rFonts w:ascii="Arial" w:hAnsi="Arial" w:cs="Arial"/>
                  <w:sz w:val="20"/>
                </w:rPr>
                <w:t>na celouniverzitní úrovni</w:t>
              </w:r>
            </w:ins>
            <w:ins w:id="176" w:author="janabask janabask" w:date="2021-09-15T09:09:00Z">
              <w:r w:rsidR="001B6597" w:rsidRPr="00172580">
                <w:rPr>
                  <w:rFonts w:ascii="Arial" w:hAnsi="Arial" w:cs="Arial"/>
                  <w:sz w:val="20"/>
                </w:rPr>
                <w:t>.</w:t>
              </w:r>
            </w:ins>
            <w:ins w:id="177" w:author="janabask janabask" w:date="2021-09-14T22:55:00Z">
              <w:del w:id="178" w:author="Majerčík Jakub (211662)" w:date="2021-09-15T16:38:00Z">
                <w:r w:rsidR="00CD6E23" w:rsidRPr="00172580" w:rsidDel="00B549FF">
                  <w:rPr>
                    <w:rFonts w:ascii="Arial" w:hAnsi="Arial" w:cs="Arial"/>
                    <w:sz w:val="20"/>
                  </w:rPr>
                  <w:delText>.</w:delText>
                </w:r>
              </w:del>
            </w:ins>
          </w:p>
        </w:tc>
      </w:tr>
      <w:tr w:rsidR="0046767D" w:rsidRPr="0058573E" w14:paraId="280054B8" w14:textId="77777777" w:rsidTr="004E7679">
        <w:trPr>
          <w:trHeight w:val="401"/>
        </w:trPr>
        <w:tc>
          <w:tcPr>
            <w:tcW w:w="4238" w:type="dxa"/>
          </w:tcPr>
          <w:p w14:paraId="215703FD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2240B91C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absolventi, absolventi v prezenční formě studia, absolventi po 2 letech od promoce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280A237E" w14:textId="474E9A92" w:rsidR="0046767D" w:rsidRPr="00172580" w:rsidRDefault="00CC26EA" w:rsidP="00BD717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72580">
              <w:rPr>
                <w:rFonts w:ascii="Arial" w:hAnsi="Arial" w:cs="Arial"/>
                <w:sz w:val="20"/>
              </w:rPr>
              <w:t>V</w:t>
            </w:r>
            <w:r w:rsidR="00397E31" w:rsidRPr="00172580">
              <w:rPr>
                <w:rFonts w:ascii="Arial" w:hAnsi="Arial" w:cs="Arial"/>
                <w:sz w:val="20"/>
              </w:rPr>
              <w:t xml:space="preserve">šichni absolventi </w:t>
            </w:r>
            <w:r w:rsidR="00F94696" w:rsidRPr="00172580">
              <w:rPr>
                <w:rFonts w:ascii="Arial" w:hAnsi="Arial" w:cs="Arial"/>
                <w:sz w:val="20"/>
              </w:rPr>
              <w:t>daného studijního programu</w:t>
            </w:r>
            <w:r w:rsidR="00656A86" w:rsidRPr="00172580">
              <w:rPr>
                <w:rFonts w:ascii="Arial" w:hAnsi="Arial" w:cs="Arial"/>
                <w:sz w:val="20"/>
              </w:rPr>
              <w:t>/oboru</w:t>
            </w:r>
          </w:p>
        </w:tc>
      </w:tr>
      <w:tr w:rsidR="0046767D" w:rsidRPr="0058573E" w14:paraId="7C3F5FA4" w14:textId="77777777" w:rsidTr="004E7679">
        <w:trPr>
          <w:trHeight w:val="394"/>
        </w:trPr>
        <w:tc>
          <w:tcPr>
            <w:tcW w:w="4238" w:type="dxa"/>
          </w:tcPr>
          <w:p w14:paraId="2FBED64F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473068C5" w14:textId="77777777" w:rsidR="0046767D" w:rsidRPr="00E8550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27301FC4" w14:textId="2D8CA8E9" w:rsidR="0046767D" w:rsidRPr="00172580" w:rsidRDefault="00CC26EA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72580">
              <w:rPr>
                <w:rFonts w:ascii="Arial" w:hAnsi="Arial" w:cs="Arial"/>
                <w:sz w:val="20"/>
              </w:rPr>
              <w:t>E</w:t>
            </w:r>
            <w:r w:rsidR="00397E31" w:rsidRPr="00172580">
              <w:rPr>
                <w:rFonts w:ascii="Arial" w:hAnsi="Arial" w:cs="Arial"/>
                <w:sz w:val="20"/>
              </w:rPr>
              <w:t xml:space="preserve">lektronická forma dotazníku </w:t>
            </w:r>
            <w:r w:rsidRPr="00172580">
              <w:rPr>
                <w:rFonts w:ascii="Arial" w:hAnsi="Arial" w:cs="Arial"/>
                <w:sz w:val="20"/>
              </w:rPr>
              <w:t xml:space="preserve">zaslaného </w:t>
            </w:r>
            <w:r w:rsidR="00397E31" w:rsidRPr="00172580">
              <w:rPr>
                <w:rFonts w:ascii="Arial" w:hAnsi="Arial" w:cs="Arial"/>
                <w:sz w:val="20"/>
              </w:rPr>
              <w:t>absolventům daného studijního programu/oboru</w:t>
            </w:r>
          </w:p>
        </w:tc>
      </w:tr>
      <w:tr w:rsidR="0046767D" w:rsidRPr="0058573E" w14:paraId="481891B8" w14:textId="77777777" w:rsidTr="004E7679">
        <w:trPr>
          <w:trHeight w:val="50"/>
        </w:trPr>
        <w:tc>
          <w:tcPr>
            <w:tcW w:w="4238" w:type="dxa"/>
          </w:tcPr>
          <w:p w14:paraId="264514AF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43374C06" w14:textId="77777777" w:rsidR="0046767D" w:rsidRPr="004102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3B6C62D6" w14:textId="0FF7F3C2" w:rsidR="0046767D" w:rsidRPr="00172580" w:rsidRDefault="00397E31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72580">
              <w:rPr>
                <w:rFonts w:ascii="Arial" w:hAnsi="Arial" w:cs="Arial"/>
                <w:sz w:val="20"/>
              </w:rPr>
              <w:t>1x za tři roky</w:t>
            </w:r>
          </w:p>
        </w:tc>
      </w:tr>
      <w:tr w:rsidR="0046767D" w:rsidRPr="0058573E" w14:paraId="131E0070" w14:textId="77777777" w:rsidTr="004E7679">
        <w:trPr>
          <w:trHeight w:val="50"/>
        </w:trPr>
        <w:tc>
          <w:tcPr>
            <w:tcW w:w="4238" w:type="dxa"/>
          </w:tcPr>
          <w:p w14:paraId="719B21D9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676E7226" w14:textId="0762A2D8" w:rsidR="0046767D" w:rsidRPr="00172580" w:rsidRDefault="00EB5DD0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72580">
              <w:rPr>
                <w:rFonts w:ascii="Arial" w:hAnsi="Arial" w:cs="Arial"/>
                <w:sz w:val="20"/>
              </w:rPr>
              <w:t>9 %</w:t>
            </w:r>
          </w:p>
        </w:tc>
      </w:tr>
      <w:tr w:rsidR="0046767D" w:rsidRPr="0058573E" w14:paraId="2B980D06" w14:textId="77777777" w:rsidTr="004E7679">
        <w:trPr>
          <w:trHeight w:val="50"/>
        </w:trPr>
        <w:tc>
          <w:tcPr>
            <w:tcW w:w="9040" w:type="dxa"/>
            <w:gridSpan w:val="2"/>
          </w:tcPr>
          <w:p w14:paraId="010379FF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7D6BCCAD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46767D" w:rsidRPr="0058573E" w14:paraId="26E3D95F" w14:textId="77777777" w:rsidTr="00F1287B">
        <w:trPr>
          <w:trHeight w:val="972"/>
        </w:trPr>
        <w:tc>
          <w:tcPr>
            <w:tcW w:w="9040" w:type="dxa"/>
            <w:gridSpan w:val="2"/>
          </w:tcPr>
          <w:p w14:paraId="03386E15" w14:textId="0542E8FC" w:rsidR="0046767D" w:rsidRPr="00E2144C" w:rsidRDefault="00F1287B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>Zpráva o vnitřním hodnocení kvality vzdělávací, tvůrčí a s nimi souvisejících činností Univerzity Tomáše Bati ve Zlíně</w:t>
            </w:r>
            <w:r>
              <w:rPr>
                <w:rFonts w:ascii="Arial" w:hAnsi="Arial" w:cs="Arial"/>
                <w:sz w:val="20"/>
              </w:rPr>
              <w:t xml:space="preserve"> a její každoroční aktualizace v Dodatcích</w:t>
            </w:r>
            <w:r w:rsidRPr="0046767D">
              <w:rPr>
                <w:rFonts w:ascii="Arial" w:hAnsi="Arial" w:cs="Arial"/>
                <w:sz w:val="20"/>
              </w:rPr>
              <w:t>.</w:t>
            </w:r>
          </w:p>
        </w:tc>
      </w:tr>
      <w:tr w:rsidR="0046767D" w:rsidRPr="0058573E" w14:paraId="50F7C334" w14:textId="77777777" w:rsidTr="004E7679">
        <w:trPr>
          <w:trHeight w:val="50"/>
        </w:trPr>
        <w:tc>
          <w:tcPr>
            <w:tcW w:w="9040" w:type="dxa"/>
            <w:gridSpan w:val="2"/>
          </w:tcPr>
          <w:p w14:paraId="0E16DEC5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1E6CDA19" w14:textId="77777777" w:rsidR="0046767D" w:rsidRPr="00EC08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46767D" w:rsidRPr="00E2144C" w14:paraId="7CF2816E" w14:textId="77777777" w:rsidTr="007C7B06">
        <w:trPr>
          <w:trHeight w:val="1008"/>
        </w:trPr>
        <w:tc>
          <w:tcPr>
            <w:tcW w:w="9040" w:type="dxa"/>
            <w:gridSpan w:val="2"/>
          </w:tcPr>
          <w:p w14:paraId="4C087EBA" w14:textId="0838AC45" w:rsidR="0046767D" w:rsidRPr="00E2144C" w:rsidRDefault="007C7B06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04E08"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</w:t>
            </w:r>
            <w:r w:rsidR="00993C4E">
              <w:rPr>
                <w:rFonts w:ascii="Arial" w:hAnsi="Arial" w:cs="Arial"/>
                <w:sz w:val="20"/>
              </w:rPr>
              <w:t>, Rada studijních programů FHS.</w:t>
            </w:r>
          </w:p>
        </w:tc>
      </w:tr>
      <w:tr w:rsidR="0046767D" w:rsidRPr="0058573E" w14:paraId="030E1613" w14:textId="77777777" w:rsidTr="004E7679">
        <w:trPr>
          <w:trHeight w:val="50"/>
        </w:trPr>
        <w:tc>
          <w:tcPr>
            <w:tcW w:w="9040" w:type="dxa"/>
            <w:gridSpan w:val="2"/>
          </w:tcPr>
          <w:p w14:paraId="7E5C4D52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360F4670" w14:textId="77777777" w:rsidR="0046767D" w:rsidRPr="00AC4575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46767D" w:rsidRPr="0058573E" w14:paraId="7626CDC7" w14:textId="77777777" w:rsidTr="004E7679">
        <w:trPr>
          <w:trHeight w:val="1812"/>
        </w:trPr>
        <w:tc>
          <w:tcPr>
            <w:tcW w:w="9040" w:type="dxa"/>
            <w:gridSpan w:val="2"/>
          </w:tcPr>
          <w:p w14:paraId="6EFE060B" w14:textId="07C2D3B0" w:rsidR="00496166" w:rsidDel="00FC419E" w:rsidRDefault="00496166" w:rsidP="00792DC5">
            <w:pPr>
              <w:pStyle w:val="Bezmezer"/>
              <w:spacing w:before="40" w:after="40"/>
              <w:ind w:right="284"/>
              <w:rPr>
                <w:del w:id="179" w:author="janabask janabask" w:date="2021-09-15T09:13:00Z"/>
                <w:rFonts w:ascii="Arial" w:hAnsi="Arial" w:cs="Arial"/>
                <w:sz w:val="20"/>
              </w:rPr>
            </w:pPr>
            <w:r w:rsidRPr="00C35771">
              <w:rPr>
                <w:rFonts w:ascii="Arial" w:hAnsi="Arial" w:cs="Arial"/>
                <w:sz w:val="20"/>
              </w:rPr>
              <w:t xml:space="preserve">Hodnocení </w:t>
            </w:r>
            <w:r>
              <w:rPr>
                <w:rFonts w:ascii="Arial" w:hAnsi="Arial" w:cs="Arial"/>
                <w:sz w:val="20"/>
              </w:rPr>
              <w:t xml:space="preserve">studia </w:t>
            </w:r>
            <w:r w:rsidRPr="00C35771">
              <w:rPr>
                <w:rFonts w:ascii="Arial" w:hAnsi="Arial" w:cs="Arial"/>
                <w:sz w:val="20"/>
              </w:rPr>
              <w:t>je zpracováno z</w:t>
            </w:r>
            <w:r>
              <w:rPr>
                <w:rFonts w:ascii="Arial" w:hAnsi="Arial" w:cs="Arial"/>
                <w:sz w:val="20"/>
              </w:rPr>
              <w:t xml:space="preserve"> označených </w:t>
            </w:r>
            <w:r w:rsidRPr="00C35771">
              <w:rPr>
                <w:rFonts w:ascii="Arial" w:hAnsi="Arial" w:cs="Arial"/>
                <w:sz w:val="20"/>
              </w:rPr>
              <w:t>hodnot na škále 1-5</w:t>
            </w:r>
            <w:r>
              <w:rPr>
                <w:rFonts w:ascii="Arial" w:hAnsi="Arial" w:cs="Arial"/>
                <w:sz w:val="20"/>
              </w:rPr>
              <w:t xml:space="preserve">, přičemž celkový dosažený průměr 3,5 </w:t>
            </w:r>
            <w:r w:rsidR="00C8511B">
              <w:rPr>
                <w:rFonts w:ascii="Arial" w:hAnsi="Arial" w:cs="Arial"/>
                <w:sz w:val="20"/>
              </w:rPr>
              <w:t xml:space="preserve">lze </w:t>
            </w:r>
            <w:r>
              <w:rPr>
                <w:rFonts w:ascii="Arial" w:hAnsi="Arial" w:cs="Arial"/>
                <w:sz w:val="20"/>
              </w:rPr>
              <w:t>považov</w:t>
            </w:r>
            <w:r w:rsidR="009073D5">
              <w:rPr>
                <w:rFonts w:ascii="Arial" w:hAnsi="Arial" w:cs="Arial"/>
                <w:sz w:val="20"/>
              </w:rPr>
              <w:t>at</w:t>
            </w:r>
            <w:r>
              <w:rPr>
                <w:rFonts w:ascii="Arial" w:hAnsi="Arial" w:cs="Arial"/>
                <w:sz w:val="20"/>
              </w:rPr>
              <w:t xml:space="preserve"> za </w:t>
            </w:r>
            <w:del w:id="180" w:author="janabask janabask" w:date="2021-09-14T22:55:00Z">
              <w:r w:rsidDel="00CD6E23">
                <w:rPr>
                  <w:rFonts w:ascii="Arial" w:hAnsi="Arial" w:cs="Arial"/>
                  <w:sz w:val="20"/>
                </w:rPr>
                <w:delText xml:space="preserve">velmi </w:delText>
              </w:r>
            </w:del>
            <w:r>
              <w:rPr>
                <w:rFonts w:ascii="Arial" w:hAnsi="Arial" w:cs="Arial"/>
                <w:sz w:val="20"/>
              </w:rPr>
              <w:t>dobrý</w:t>
            </w:r>
            <w:ins w:id="181" w:author="janabask janabask" w:date="2021-09-14T22:55:00Z">
              <w:r w:rsidR="00CD6E23">
                <w:rPr>
                  <w:rFonts w:ascii="Arial" w:hAnsi="Arial" w:cs="Arial"/>
                  <w:sz w:val="20"/>
                </w:rPr>
                <w:t>, a to</w:t>
              </w:r>
            </w:ins>
            <w:ins w:id="182" w:author="Majerčík Jakub (211662)" w:date="2021-09-15T16:44:00Z">
              <w:r w:rsidR="00F73DC8">
                <w:rPr>
                  <w:rFonts w:ascii="Arial" w:hAnsi="Arial" w:cs="Arial"/>
                  <w:sz w:val="20"/>
                </w:rPr>
                <w:t xml:space="preserve"> pouze</w:t>
              </w:r>
            </w:ins>
            <w:ins w:id="183" w:author="janabask janabask" w:date="2021-09-14T22:55:00Z">
              <w:r w:rsidR="00CD6E23">
                <w:rPr>
                  <w:rFonts w:ascii="Arial" w:hAnsi="Arial" w:cs="Arial"/>
                  <w:sz w:val="20"/>
                </w:rPr>
                <w:t xml:space="preserve"> </w:t>
              </w:r>
              <w:r w:rsidR="00FC419E">
                <w:rPr>
                  <w:rFonts w:ascii="Arial" w:hAnsi="Arial" w:cs="Arial"/>
                  <w:sz w:val="20"/>
                </w:rPr>
                <w:t>s ohledem na velikost</w:t>
              </w:r>
              <w:r w:rsidR="00CD6E23">
                <w:rPr>
                  <w:rFonts w:ascii="Arial" w:hAnsi="Arial" w:cs="Arial"/>
                  <w:sz w:val="20"/>
                </w:rPr>
                <w:t xml:space="preserve"> vzorku</w:t>
              </w:r>
            </w:ins>
            <w:ins w:id="184" w:author="janabask janabask" w:date="2021-09-15T09:10:00Z">
              <w:r w:rsidR="00FC419E">
                <w:rPr>
                  <w:rFonts w:ascii="Arial" w:hAnsi="Arial" w:cs="Arial"/>
                  <w:sz w:val="20"/>
                </w:rPr>
                <w:t xml:space="preserve"> odpovídajících</w:t>
              </w:r>
            </w:ins>
            <w:ins w:id="185" w:author="janabask janabask" w:date="2021-09-15T09:12:00Z">
              <w:r w:rsidR="00FC419E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186" w:author="janabask janabask" w:date="2021-09-15T09:11:00Z">
              <w:r w:rsidR="00FC419E">
                <w:rPr>
                  <w:rFonts w:ascii="Arial" w:hAnsi="Arial" w:cs="Arial"/>
                  <w:sz w:val="20"/>
                </w:rPr>
                <w:t>absolventů</w:t>
              </w:r>
            </w:ins>
            <w:r>
              <w:rPr>
                <w:rFonts w:ascii="Arial" w:hAnsi="Arial" w:cs="Arial"/>
                <w:sz w:val="20"/>
              </w:rPr>
              <w:t>.</w:t>
            </w:r>
            <w:ins w:id="187" w:author="janabask janabask" w:date="2021-09-15T09:13:00Z">
              <w:r w:rsidR="00FC419E">
                <w:rPr>
                  <w:rFonts w:ascii="Arial" w:hAnsi="Arial" w:cs="Arial"/>
                  <w:sz w:val="20"/>
                </w:rPr>
                <w:t xml:space="preserve"> </w:t>
              </w:r>
            </w:ins>
          </w:p>
          <w:p w14:paraId="1B1CA57C" w14:textId="1789CE71" w:rsidR="00665BB2" w:rsidRDefault="00665BB2" w:rsidP="00792DC5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Velmi pozitivně </w:t>
            </w:r>
            <w:r w:rsidR="00627CAC">
              <w:rPr>
                <w:rFonts w:ascii="Arial" w:hAnsi="Arial" w:cs="Arial"/>
                <w:sz w:val="20"/>
              </w:rPr>
              <w:t xml:space="preserve">(průměr 4,0 a více) </w:t>
            </w:r>
            <w:ins w:id="188" w:author="Majerčík Jakub (211662)" w:date="2021-09-15T16:44:00Z">
              <w:r w:rsidR="00765891">
                <w:rPr>
                  <w:rFonts w:ascii="Arial" w:hAnsi="Arial" w:cs="Arial"/>
                  <w:sz w:val="20"/>
                </w:rPr>
                <w:t>odpovídající</w:t>
              </w:r>
            </w:ins>
            <w:ins w:id="189" w:author="janabask janabask" w:date="2021-09-15T09:13:00Z">
              <w:del w:id="190" w:author="Majerčík Jakub (211662)" w:date="2021-09-15T16:44:00Z">
                <w:r w:rsidR="00FC419E" w:rsidDel="00765891">
                  <w:rPr>
                    <w:rFonts w:ascii="Arial" w:hAnsi="Arial" w:cs="Arial"/>
                    <w:sz w:val="20"/>
                  </w:rPr>
                  <w:delText>tito</w:delText>
                </w:r>
              </w:del>
              <w:r w:rsidR="00FC419E">
                <w:rPr>
                  <w:rFonts w:ascii="Arial" w:hAnsi="Arial" w:cs="Arial"/>
                  <w:sz w:val="20"/>
                </w:rPr>
                <w:t xml:space="preserve"> </w:t>
              </w:r>
            </w:ins>
            <w:r>
              <w:rPr>
                <w:rFonts w:ascii="Arial" w:hAnsi="Arial" w:cs="Arial"/>
                <w:sz w:val="20"/>
              </w:rPr>
              <w:t xml:space="preserve">absolventi hodnotili </w:t>
            </w:r>
            <w:r w:rsidR="00627CAC">
              <w:rPr>
                <w:rFonts w:ascii="Arial" w:hAnsi="Arial" w:cs="Arial"/>
                <w:sz w:val="20"/>
              </w:rPr>
              <w:t>vybavení knihovny, pak uplatnění na trhu práce,</w:t>
            </w:r>
            <w:r w:rsidR="00792DC5">
              <w:rPr>
                <w:rFonts w:ascii="Arial" w:hAnsi="Arial" w:cs="Arial"/>
                <w:sz w:val="20"/>
              </w:rPr>
              <w:t xml:space="preserve"> </w:t>
            </w:r>
            <w:r w:rsidR="00627CAC">
              <w:rPr>
                <w:rFonts w:ascii="Arial" w:hAnsi="Arial" w:cs="Arial"/>
                <w:sz w:val="20"/>
              </w:rPr>
              <w:t>vybavení</w:t>
            </w:r>
            <w:r w:rsidR="00627CAC" w:rsidRPr="00627CAC">
              <w:rPr>
                <w:rFonts w:ascii="Arial" w:hAnsi="Arial" w:cs="Arial"/>
                <w:sz w:val="20"/>
              </w:rPr>
              <w:t xml:space="preserve"> teoretickými znalostmi</w:t>
            </w:r>
            <w:r w:rsidR="00627CAC">
              <w:rPr>
                <w:rFonts w:ascii="Arial" w:hAnsi="Arial" w:cs="Arial"/>
                <w:sz w:val="20"/>
              </w:rPr>
              <w:t xml:space="preserve">, </w:t>
            </w:r>
            <w:r w:rsidR="00627CAC" w:rsidRPr="00627CAC">
              <w:rPr>
                <w:rFonts w:ascii="Arial" w:hAnsi="Arial" w:cs="Arial"/>
                <w:sz w:val="20"/>
              </w:rPr>
              <w:t>kritickým myšlením a reflexí</w:t>
            </w:r>
            <w:r w:rsidR="00627CAC">
              <w:rPr>
                <w:rFonts w:ascii="Arial" w:hAnsi="Arial" w:cs="Arial"/>
                <w:sz w:val="20"/>
              </w:rPr>
              <w:t xml:space="preserve">, nabytí </w:t>
            </w:r>
            <w:r w:rsidR="00627CAC" w:rsidRPr="00627CAC">
              <w:rPr>
                <w:rFonts w:ascii="Arial" w:hAnsi="Arial" w:cs="Arial"/>
                <w:sz w:val="20"/>
              </w:rPr>
              <w:t>schopností spolupracovat s</w:t>
            </w:r>
            <w:r w:rsidR="00627CAC">
              <w:rPr>
                <w:rFonts w:ascii="Arial" w:hAnsi="Arial" w:cs="Arial"/>
                <w:sz w:val="20"/>
              </w:rPr>
              <w:t> </w:t>
            </w:r>
            <w:r w:rsidR="00627CAC" w:rsidRPr="00627CAC">
              <w:rPr>
                <w:rFonts w:ascii="Arial" w:hAnsi="Arial" w:cs="Arial"/>
                <w:sz w:val="20"/>
              </w:rPr>
              <w:t>druhými</w:t>
            </w:r>
            <w:r w:rsidR="00627CAC">
              <w:rPr>
                <w:rFonts w:ascii="Arial" w:hAnsi="Arial" w:cs="Arial"/>
                <w:sz w:val="20"/>
              </w:rPr>
              <w:t xml:space="preserve">, </w:t>
            </w:r>
            <w:r w:rsidR="00627CAC" w:rsidRPr="00627CAC">
              <w:rPr>
                <w:rFonts w:ascii="Arial" w:hAnsi="Arial" w:cs="Arial"/>
                <w:sz w:val="20"/>
              </w:rPr>
              <w:t>schopností samostatné práce</w:t>
            </w:r>
            <w:r w:rsidR="00627CAC">
              <w:rPr>
                <w:rFonts w:ascii="Arial" w:hAnsi="Arial" w:cs="Arial"/>
                <w:sz w:val="20"/>
              </w:rPr>
              <w:t>, rovněž</w:t>
            </w:r>
            <w:r w:rsidR="00627CAC" w:rsidRPr="00627CAC">
              <w:rPr>
                <w:rFonts w:ascii="Arial" w:hAnsi="Arial" w:cs="Arial"/>
                <w:sz w:val="20"/>
              </w:rPr>
              <w:t xml:space="preserve"> komunikační</w:t>
            </w:r>
            <w:r w:rsidR="00E06454">
              <w:rPr>
                <w:rFonts w:ascii="Arial" w:hAnsi="Arial" w:cs="Arial"/>
                <w:sz w:val="20"/>
              </w:rPr>
              <w:t>ch</w:t>
            </w:r>
            <w:r w:rsidR="00627CAC" w:rsidRPr="00627CAC">
              <w:rPr>
                <w:rFonts w:ascii="Arial" w:hAnsi="Arial" w:cs="Arial"/>
                <w:sz w:val="20"/>
              </w:rPr>
              <w:t xml:space="preserve"> dovednost</w:t>
            </w:r>
            <w:r w:rsidR="00E06454">
              <w:rPr>
                <w:rFonts w:ascii="Arial" w:hAnsi="Arial" w:cs="Arial"/>
                <w:sz w:val="20"/>
              </w:rPr>
              <w:t>í</w:t>
            </w:r>
            <w:r w:rsidR="00627CAC" w:rsidRPr="00627CAC">
              <w:rPr>
                <w:rFonts w:ascii="Arial" w:hAnsi="Arial" w:cs="Arial"/>
                <w:sz w:val="20"/>
              </w:rPr>
              <w:t xml:space="preserve"> (zejména schopností prezentovat své myšlenky)</w:t>
            </w:r>
            <w:r w:rsidR="00627CAC">
              <w:rPr>
                <w:rFonts w:ascii="Arial" w:hAnsi="Arial" w:cs="Arial"/>
                <w:sz w:val="20"/>
              </w:rPr>
              <w:t xml:space="preserve"> a </w:t>
            </w:r>
            <w:r w:rsidR="00627CAC" w:rsidRPr="00627CAC">
              <w:rPr>
                <w:rFonts w:ascii="Arial" w:hAnsi="Arial" w:cs="Arial"/>
                <w:sz w:val="20"/>
              </w:rPr>
              <w:t>dovednost</w:t>
            </w:r>
            <w:r w:rsidR="00E06454">
              <w:rPr>
                <w:rFonts w:ascii="Arial" w:hAnsi="Arial" w:cs="Arial"/>
                <w:sz w:val="20"/>
              </w:rPr>
              <w:t>í</w:t>
            </w:r>
            <w:r w:rsidR="00627CAC" w:rsidRPr="00627CAC">
              <w:rPr>
                <w:rFonts w:ascii="Arial" w:hAnsi="Arial" w:cs="Arial"/>
                <w:sz w:val="20"/>
              </w:rPr>
              <w:t xml:space="preserve"> v oblasti psané komunikace</w:t>
            </w:r>
            <w:r w:rsidR="00627CAC">
              <w:rPr>
                <w:rFonts w:ascii="Arial" w:hAnsi="Arial" w:cs="Arial"/>
                <w:sz w:val="20"/>
              </w:rPr>
              <w:t>.</w:t>
            </w:r>
          </w:p>
          <w:p w14:paraId="074A3FDE" w14:textId="67FF4C59" w:rsidR="0046767D" w:rsidRDefault="004B71E0" w:rsidP="00792DC5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Naopak kritičtější (průměr kolem 2,5) byli absolventi při posuzování </w:t>
            </w:r>
            <w:r w:rsidR="00BD4366">
              <w:rPr>
                <w:rFonts w:ascii="Arial" w:hAnsi="Arial" w:cs="Arial"/>
                <w:sz w:val="20"/>
              </w:rPr>
              <w:t>možností</w:t>
            </w:r>
            <w:r w:rsidRPr="004B71E0">
              <w:rPr>
                <w:rFonts w:ascii="Arial" w:hAnsi="Arial" w:cs="Arial"/>
                <w:sz w:val="20"/>
              </w:rPr>
              <w:t xml:space="preserve"> studentů ovlivňovat obsah a formy výuky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4B71E0">
              <w:rPr>
                <w:rFonts w:ascii="Arial" w:hAnsi="Arial" w:cs="Arial"/>
                <w:sz w:val="20"/>
              </w:rPr>
              <w:t>způsob</w:t>
            </w:r>
            <w:r w:rsidR="00BD4366">
              <w:rPr>
                <w:rFonts w:ascii="Arial" w:hAnsi="Arial" w:cs="Arial"/>
                <w:sz w:val="20"/>
              </w:rPr>
              <w:t>u</w:t>
            </w:r>
            <w:r w:rsidRPr="004B71E0">
              <w:rPr>
                <w:rFonts w:ascii="Arial" w:hAnsi="Arial" w:cs="Arial"/>
                <w:sz w:val="20"/>
              </w:rPr>
              <w:t>, jak</w:t>
            </w:r>
            <w:r w:rsidR="00BD4366">
              <w:rPr>
                <w:rFonts w:ascii="Arial" w:hAnsi="Arial" w:cs="Arial"/>
                <w:sz w:val="20"/>
              </w:rPr>
              <w:t>ým</w:t>
            </w:r>
            <w:r w:rsidRPr="004B71E0">
              <w:rPr>
                <w:rFonts w:ascii="Arial" w:hAnsi="Arial" w:cs="Arial"/>
                <w:sz w:val="20"/>
              </w:rPr>
              <w:t xml:space="preserve"> se pracuje s kritikou a připomínkami studentů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="00BD4366">
              <w:rPr>
                <w:rFonts w:ascii="Arial" w:hAnsi="Arial" w:cs="Arial"/>
                <w:sz w:val="20"/>
              </w:rPr>
              <w:t xml:space="preserve">s tím, jaký je </w:t>
            </w:r>
            <w:r w:rsidRPr="004B71E0">
              <w:rPr>
                <w:rFonts w:ascii="Arial" w:hAnsi="Arial" w:cs="Arial"/>
                <w:sz w:val="20"/>
              </w:rPr>
              <w:t>vliv studentů na chod univerzity</w:t>
            </w:r>
            <w:r>
              <w:rPr>
                <w:rFonts w:ascii="Arial" w:hAnsi="Arial" w:cs="Arial"/>
                <w:sz w:val="20"/>
              </w:rPr>
              <w:t>,</w:t>
            </w:r>
            <w:r w:rsidR="00BD4366">
              <w:rPr>
                <w:rFonts w:ascii="Arial" w:hAnsi="Arial" w:cs="Arial"/>
                <w:sz w:val="20"/>
              </w:rPr>
              <w:t xml:space="preserve"> výhrady měli k adekvátnosti</w:t>
            </w:r>
            <w:r w:rsidRPr="004B71E0">
              <w:rPr>
                <w:rFonts w:ascii="Arial" w:hAnsi="Arial" w:cs="Arial"/>
                <w:sz w:val="20"/>
              </w:rPr>
              <w:t xml:space="preserve"> množství hodin pro výuku a další organizované aktivity</w:t>
            </w:r>
            <w:r w:rsidR="00BD4366">
              <w:rPr>
                <w:rFonts w:ascii="Arial" w:hAnsi="Arial" w:cs="Arial"/>
                <w:sz w:val="20"/>
              </w:rPr>
              <w:t xml:space="preserve">. V roce </w:t>
            </w:r>
            <w:r w:rsidR="00A221DF">
              <w:rPr>
                <w:rFonts w:ascii="Arial" w:hAnsi="Arial" w:cs="Arial"/>
                <w:sz w:val="20"/>
              </w:rPr>
              <w:t>2019 bylo</w:t>
            </w:r>
            <w:r w:rsidR="00BD4366">
              <w:rPr>
                <w:rFonts w:ascii="Arial" w:hAnsi="Arial" w:cs="Arial"/>
                <w:sz w:val="20"/>
              </w:rPr>
              <w:t xml:space="preserve"> posíleno zastoupení </w:t>
            </w:r>
            <w:r w:rsidR="00A221DF">
              <w:rPr>
                <w:rFonts w:ascii="Arial" w:hAnsi="Arial" w:cs="Arial"/>
                <w:sz w:val="20"/>
              </w:rPr>
              <w:t>studentů</w:t>
            </w:r>
            <w:r w:rsidR="00BD4366">
              <w:rPr>
                <w:rFonts w:ascii="Arial" w:hAnsi="Arial" w:cs="Arial"/>
                <w:sz w:val="20"/>
              </w:rPr>
              <w:t xml:space="preserve"> v AS FHS (3 studentky z ÚŠP)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A221DF">
              <w:rPr>
                <w:rFonts w:ascii="Arial" w:hAnsi="Arial" w:cs="Arial"/>
                <w:sz w:val="20"/>
              </w:rPr>
              <w:t>a tím i možnosti rozhodování a vhledu studentů do všech procesů samotného vzdělávání.</w:t>
            </w:r>
            <w:r w:rsidR="00D02105">
              <w:rPr>
                <w:rFonts w:ascii="Arial" w:hAnsi="Arial" w:cs="Arial"/>
                <w:sz w:val="20"/>
              </w:rPr>
              <w:t xml:space="preserve"> V rámci pohovorů s vyučujícími </w:t>
            </w:r>
            <w:r w:rsidR="001A113D">
              <w:rPr>
                <w:rFonts w:ascii="Arial" w:hAnsi="Arial" w:cs="Arial"/>
                <w:sz w:val="20"/>
              </w:rPr>
              <w:t xml:space="preserve">jednotlivých předmětů </w:t>
            </w:r>
            <w:r w:rsidR="00792DC5">
              <w:rPr>
                <w:rFonts w:ascii="Arial" w:hAnsi="Arial" w:cs="Arial"/>
                <w:sz w:val="20"/>
              </w:rPr>
              <w:t xml:space="preserve">UMŠ </w:t>
            </w:r>
            <w:r w:rsidR="001A113D">
              <w:rPr>
                <w:rFonts w:ascii="Arial" w:hAnsi="Arial" w:cs="Arial"/>
                <w:sz w:val="20"/>
              </w:rPr>
              <w:t>byly</w:t>
            </w:r>
            <w:r w:rsidR="00D02105">
              <w:rPr>
                <w:rFonts w:ascii="Arial" w:hAnsi="Arial" w:cs="Arial"/>
                <w:sz w:val="20"/>
              </w:rPr>
              <w:t xml:space="preserve"> diskutovány možnosti </w:t>
            </w:r>
            <w:r w:rsidR="00792DC5">
              <w:rPr>
                <w:rFonts w:ascii="Arial" w:hAnsi="Arial" w:cs="Arial"/>
                <w:sz w:val="20"/>
              </w:rPr>
              <w:t xml:space="preserve">efektivnějšího </w:t>
            </w:r>
            <w:r w:rsidR="00D02105">
              <w:rPr>
                <w:rFonts w:ascii="Arial" w:hAnsi="Arial" w:cs="Arial"/>
                <w:sz w:val="20"/>
              </w:rPr>
              <w:t xml:space="preserve">vzájemného sdílení </w:t>
            </w:r>
            <w:r w:rsidR="00F1121E">
              <w:rPr>
                <w:rFonts w:ascii="Arial" w:hAnsi="Arial" w:cs="Arial"/>
                <w:sz w:val="20"/>
              </w:rPr>
              <w:t xml:space="preserve">zkušeností </w:t>
            </w:r>
            <w:r w:rsidR="00792DC5">
              <w:rPr>
                <w:rFonts w:ascii="Arial" w:hAnsi="Arial" w:cs="Arial"/>
                <w:sz w:val="20"/>
              </w:rPr>
              <w:t xml:space="preserve">s cílem lepší akceptace </w:t>
            </w:r>
            <w:r w:rsidR="001A113D">
              <w:rPr>
                <w:rFonts w:ascii="Arial" w:hAnsi="Arial" w:cs="Arial"/>
                <w:sz w:val="20"/>
              </w:rPr>
              <w:t>názorů a připomínek studentů v rámci studia.</w:t>
            </w:r>
          </w:p>
          <w:p w14:paraId="12170EAB" w14:textId="77777777" w:rsidR="001F1F49" w:rsidRDefault="00FC419E" w:rsidP="001E713A">
            <w:pPr>
              <w:pStyle w:val="Bezmezer"/>
              <w:spacing w:before="40" w:after="40"/>
              <w:ind w:right="284"/>
              <w:rPr>
                <w:ins w:id="191" w:author="Adriana Wiegerová" w:date="2021-09-16T11:45:00Z"/>
                <w:rFonts w:ascii="Arial" w:hAnsi="Arial" w:cs="Arial"/>
                <w:sz w:val="20"/>
              </w:rPr>
            </w:pPr>
            <w:ins w:id="192" w:author="janabask janabask" w:date="2021-09-14T22:57:00Z">
              <w:r>
                <w:rPr>
                  <w:rFonts w:ascii="Arial" w:hAnsi="Arial" w:cs="Arial"/>
                  <w:sz w:val="20"/>
                </w:rPr>
                <w:t>P</w:t>
              </w:r>
              <w:r w:rsidR="00CD6E23">
                <w:rPr>
                  <w:rFonts w:ascii="Arial" w:hAnsi="Arial" w:cs="Arial"/>
                  <w:sz w:val="20"/>
                </w:rPr>
                <w:t>roblém s</w:t>
              </w:r>
            </w:ins>
            <w:ins w:id="193" w:author="janabask janabask" w:date="2021-09-15T09:14:00Z">
              <w:r>
                <w:rPr>
                  <w:rFonts w:ascii="Arial" w:hAnsi="Arial" w:cs="Arial"/>
                  <w:sz w:val="20"/>
                </w:rPr>
                <w:t xml:space="preserve"> nízkou</w:t>
              </w:r>
            </w:ins>
            <w:ins w:id="194" w:author="janabask janabask" w:date="2021-09-14T22:58:00Z">
              <w:r w:rsidR="00CD6E23">
                <w:rPr>
                  <w:rFonts w:ascii="Arial" w:hAnsi="Arial" w:cs="Arial"/>
                  <w:sz w:val="20"/>
                </w:rPr>
                <w:t> </w:t>
              </w:r>
            </w:ins>
            <w:ins w:id="195" w:author="janabask janabask" w:date="2021-09-14T22:57:00Z">
              <w:r w:rsidR="00CD6E23">
                <w:rPr>
                  <w:rFonts w:ascii="Arial" w:hAnsi="Arial" w:cs="Arial"/>
                  <w:sz w:val="20"/>
                </w:rPr>
                <w:t xml:space="preserve">návratností </w:t>
              </w:r>
            </w:ins>
            <w:ins w:id="196" w:author="janabask janabask" w:date="2021-09-14T22:58:00Z">
              <w:r w:rsidR="00CD6E23">
                <w:rPr>
                  <w:rFonts w:ascii="Arial" w:hAnsi="Arial" w:cs="Arial"/>
                  <w:sz w:val="20"/>
                </w:rPr>
                <w:t>dotazníků</w:t>
              </w:r>
            </w:ins>
            <w:ins w:id="197" w:author="janabask janabask" w:date="2021-09-14T23:07:00Z">
              <w:r w:rsidR="00457B9F">
                <w:rPr>
                  <w:rFonts w:ascii="Arial" w:hAnsi="Arial" w:cs="Arial"/>
                  <w:sz w:val="20"/>
                </w:rPr>
                <w:t xml:space="preserve"> a nespolehlivosti zjištěných výsledků</w:t>
              </w:r>
            </w:ins>
            <w:ins w:id="198" w:author="janabask janabask" w:date="2021-09-15T09:14:00Z">
              <w:r w:rsidR="001E713A">
                <w:rPr>
                  <w:rFonts w:ascii="Arial" w:hAnsi="Arial" w:cs="Arial"/>
                  <w:sz w:val="20"/>
                </w:rPr>
                <w:t xml:space="preserve"> je nutné i v tom případě vnímat kriticky</w:t>
              </w:r>
            </w:ins>
            <w:ins w:id="199" w:author="janabask janabask" w:date="2021-09-14T23:07:00Z">
              <w:r w:rsidR="00457B9F">
                <w:rPr>
                  <w:rFonts w:ascii="Arial" w:hAnsi="Arial" w:cs="Arial"/>
                  <w:sz w:val="20"/>
                </w:rPr>
                <w:t>.</w:t>
              </w:r>
            </w:ins>
            <w:ins w:id="200" w:author="janabask janabask" w:date="2021-09-14T23:18:00Z">
              <w:r w:rsidR="00070898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201" w:author="janabask janabask" w:date="2021-09-15T09:15:00Z">
              <w:r w:rsidR="001E713A">
                <w:rPr>
                  <w:rFonts w:ascii="Arial" w:hAnsi="Arial" w:cs="Arial"/>
                  <w:sz w:val="20"/>
                </w:rPr>
                <w:t>Závěry měření</w:t>
              </w:r>
            </w:ins>
            <w:ins w:id="202" w:author="janabask janabask" w:date="2021-09-14T23:18:00Z">
              <w:r w:rsidR="00070898">
                <w:rPr>
                  <w:rFonts w:ascii="Arial" w:hAnsi="Arial" w:cs="Arial"/>
                  <w:sz w:val="20"/>
                </w:rPr>
                <w:t xml:space="preserve"> l</w:t>
              </w:r>
            </w:ins>
            <w:ins w:id="203" w:author="janabask janabask" w:date="2021-09-15T09:15:00Z">
              <w:r w:rsidR="001E713A">
                <w:rPr>
                  <w:rFonts w:ascii="Arial" w:hAnsi="Arial" w:cs="Arial"/>
                  <w:sz w:val="20"/>
                </w:rPr>
                <w:t>z</w:t>
              </w:r>
            </w:ins>
            <w:ins w:id="204" w:author="janabask janabask" w:date="2021-09-14T23:18:00Z">
              <w:r w:rsidR="001E713A">
                <w:rPr>
                  <w:rFonts w:ascii="Arial" w:hAnsi="Arial" w:cs="Arial"/>
                  <w:sz w:val="20"/>
                </w:rPr>
                <w:t>e považovat za východisko pro další hodnocení</w:t>
              </w:r>
              <w:r w:rsidR="00070898">
                <w:rPr>
                  <w:rFonts w:ascii="Arial" w:hAnsi="Arial" w:cs="Arial"/>
                  <w:sz w:val="20"/>
                </w:rPr>
                <w:t>.</w:t>
              </w:r>
            </w:ins>
          </w:p>
          <w:p w14:paraId="7762A427" w14:textId="77777777" w:rsidR="00F674E6" w:rsidRDefault="00F674E6" w:rsidP="001E713A">
            <w:pPr>
              <w:pStyle w:val="Bezmezer"/>
              <w:spacing w:before="40" w:after="40"/>
              <w:ind w:right="284"/>
              <w:rPr>
                <w:ins w:id="205" w:author="Adriana Wiegerová" w:date="2021-09-16T11:48:00Z"/>
                <w:rFonts w:ascii="Arial" w:hAnsi="Arial" w:cs="Arial"/>
                <w:sz w:val="20"/>
              </w:rPr>
            </w:pPr>
          </w:p>
          <w:p w14:paraId="4E719325" w14:textId="5A0EED4E" w:rsidR="004B65B3" w:rsidRPr="0058573E" w:rsidRDefault="004B65B3" w:rsidP="00172580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ins w:id="206" w:author="Adriana Wiegerová" w:date="2021-09-16T11:45:00Z">
              <w:r w:rsidRPr="00172580">
                <w:rPr>
                  <w:rFonts w:ascii="Arial" w:hAnsi="Arial" w:cs="Arial"/>
                  <w:sz w:val="20"/>
                </w:rPr>
                <w:t xml:space="preserve">Na pracovišti </w:t>
              </w:r>
            </w:ins>
            <w:ins w:id="207" w:author="Hana Navrátilová" w:date="2021-09-16T20:18:00Z">
              <w:r w:rsidR="00172580">
                <w:rPr>
                  <w:rFonts w:ascii="Arial" w:hAnsi="Arial" w:cs="Arial"/>
                  <w:sz w:val="20"/>
                </w:rPr>
                <w:t>dlouhodobě</w:t>
              </w:r>
            </w:ins>
            <w:ins w:id="208" w:author="Adriana Wiegerová" w:date="2021-09-16T11:45:00Z">
              <w:r w:rsidRPr="00172580">
                <w:rPr>
                  <w:rFonts w:ascii="Arial" w:hAnsi="Arial" w:cs="Arial"/>
                  <w:sz w:val="20"/>
                </w:rPr>
                <w:t xml:space="preserve"> využíváme i zpětnou vazbu</w:t>
              </w:r>
            </w:ins>
            <w:ins w:id="209" w:author="Hana Navrátilová" w:date="2021-09-16T20:18:00Z">
              <w:r w:rsidR="00172580">
                <w:rPr>
                  <w:rFonts w:ascii="Arial" w:hAnsi="Arial" w:cs="Arial"/>
                  <w:sz w:val="20"/>
                </w:rPr>
                <w:t xml:space="preserve"> odborníků z</w:t>
              </w:r>
            </w:ins>
            <w:ins w:id="210" w:author="Adriana Wiegerová" w:date="2021-09-16T11:45:00Z">
              <w:r w:rsidRPr="00172580">
                <w:rPr>
                  <w:rFonts w:ascii="Arial" w:hAnsi="Arial" w:cs="Arial"/>
                  <w:sz w:val="20"/>
                </w:rPr>
                <w:t xml:space="preserve"> praxe, tedy škol, kde jsou</w:t>
              </w:r>
            </w:ins>
            <w:ins w:id="211" w:author="Adriana Wiegerová" w:date="2021-09-16T11:46:00Z">
              <w:r w:rsidRPr="00172580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212" w:author="Hana Navrátilová" w:date="2021-09-16T20:19:00Z">
              <w:r w:rsidR="00172580">
                <w:rPr>
                  <w:rFonts w:ascii="Arial" w:hAnsi="Arial" w:cs="Arial"/>
                  <w:sz w:val="20"/>
                </w:rPr>
                <w:t>přijímáni</w:t>
              </w:r>
            </w:ins>
            <w:ins w:id="213" w:author="Adriana Wiegerová" w:date="2021-09-16T11:46:00Z">
              <w:r w:rsidRPr="00172580">
                <w:rPr>
                  <w:rFonts w:ascii="Arial" w:hAnsi="Arial" w:cs="Arial"/>
                  <w:sz w:val="20"/>
                </w:rPr>
                <w:t xml:space="preserve"> naši absolventi.</w:t>
              </w:r>
            </w:ins>
            <w:ins w:id="214" w:author="Adriana Wiegerová" w:date="2021-09-16T11:45:00Z">
              <w:r w:rsidRPr="00172580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215" w:author="Adriana Wiegerová" w:date="2021-09-16T11:46:00Z">
              <w:r w:rsidRPr="00172580">
                <w:rPr>
                  <w:rFonts w:ascii="Arial" w:hAnsi="Arial" w:cs="Arial"/>
                  <w:sz w:val="20"/>
                </w:rPr>
                <w:t xml:space="preserve">Ústav školní pedagogiky </w:t>
              </w:r>
            </w:ins>
            <w:ins w:id="216" w:author="Hana Navrátilová" w:date="2021-09-16T20:19:00Z">
              <w:r w:rsidR="00172580">
                <w:rPr>
                  <w:rFonts w:ascii="Arial" w:hAnsi="Arial" w:cs="Arial"/>
                  <w:sz w:val="20"/>
                </w:rPr>
                <w:t xml:space="preserve">aktuálně </w:t>
              </w:r>
            </w:ins>
            <w:ins w:id="217" w:author="Adriana Wiegerová" w:date="2021-09-16T11:46:00Z">
              <w:r w:rsidRPr="00172580">
                <w:rPr>
                  <w:rFonts w:ascii="Arial" w:hAnsi="Arial" w:cs="Arial"/>
                  <w:sz w:val="20"/>
                </w:rPr>
                <w:t xml:space="preserve">spolupracuje se 14 mateřskými školami, </w:t>
              </w:r>
            </w:ins>
            <w:ins w:id="218" w:author="Adriana Wiegerová" w:date="2021-09-16T11:47:00Z">
              <w:r w:rsidRPr="00172580">
                <w:rPr>
                  <w:rFonts w:ascii="Arial" w:hAnsi="Arial" w:cs="Arial"/>
                  <w:sz w:val="20"/>
                </w:rPr>
                <w:t>přičemž</w:t>
              </w:r>
            </w:ins>
            <w:ins w:id="219" w:author="Adriana Wiegerová" w:date="2021-09-16T11:46:00Z">
              <w:r w:rsidRPr="00172580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220" w:author="Adriana Wiegerová" w:date="2021-09-16T11:47:00Z">
              <w:r w:rsidR="00F674E6" w:rsidRPr="00172580">
                <w:rPr>
                  <w:rFonts w:ascii="Arial" w:hAnsi="Arial" w:cs="Arial"/>
                  <w:sz w:val="20"/>
                </w:rPr>
                <w:t xml:space="preserve">tzv. </w:t>
              </w:r>
            </w:ins>
            <w:ins w:id="221" w:author="Hana Navrátilová" w:date="2021-09-16T20:19:00Z">
              <w:r w:rsidR="00172580">
                <w:rPr>
                  <w:rFonts w:ascii="Arial" w:hAnsi="Arial" w:cs="Arial"/>
                  <w:sz w:val="20"/>
                </w:rPr>
                <w:t>f</w:t>
              </w:r>
            </w:ins>
            <w:ins w:id="222" w:author="Adriana Wiegerová" w:date="2021-09-16T11:47:00Z">
              <w:r w:rsidR="00F674E6" w:rsidRPr="00172580">
                <w:rPr>
                  <w:rFonts w:ascii="Arial" w:hAnsi="Arial" w:cs="Arial"/>
                  <w:sz w:val="20"/>
                </w:rPr>
                <w:t>akultní učitelé podávají zpětnou vazbu pravidelně 1x za rok</w:t>
              </w:r>
            </w:ins>
            <w:ins w:id="223" w:author="Hana Navrátilová" w:date="2021-09-16T20:20:00Z">
              <w:r w:rsidR="00172580">
                <w:rPr>
                  <w:rFonts w:ascii="Arial" w:hAnsi="Arial" w:cs="Arial"/>
                  <w:sz w:val="20"/>
                </w:rPr>
                <w:t>,</w:t>
              </w:r>
            </w:ins>
            <w:ins w:id="224" w:author="Adriana Wiegerová" w:date="2021-09-16T11:47:00Z">
              <w:r w:rsidR="00F674E6" w:rsidRPr="00172580">
                <w:rPr>
                  <w:rFonts w:ascii="Arial" w:hAnsi="Arial" w:cs="Arial"/>
                  <w:sz w:val="20"/>
                </w:rPr>
                <w:t xml:space="preserve"> a to i v rámci projektu OPVVV. </w:t>
              </w:r>
            </w:ins>
            <w:ins w:id="225" w:author="Hana Navrátilová" w:date="2021-09-16T20:20:00Z">
              <w:r w:rsidR="00172580">
                <w:rPr>
                  <w:rFonts w:ascii="Arial" w:hAnsi="Arial" w:cs="Arial"/>
                  <w:sz w:val="20"/>
                </w:rPr>
                <w:t>Návratnost</w:t>
              </w:r>
            </w:ins>
            <w:ins w:id="226" w:author="Adriana Wiegerová" w:date="2021-09-16T11:47:00Z">
              <w:r w:rsidR="00F674E6" w:rsidRPr="00172580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227" w:author="Adriana Wiegerová" w:date="2021-09-16T11:48:00Z">
              <w:r w:rsidR="00F674E6" w:rsidRPr="00172580">
                <w:rPr>
                  <w:rFonts w:ascii="Arial" w:hAnsi="Arial" w:cs="Arial"/>
                  <w:sz w:val="20"/>
                </w:rPr>
                <w:t xml:space="preserve">zpráv </w:t>
              </w:r>
            </w:ins>
            <w:ins w:id="228" w:author="Hana Navrátilová" w:date="2021-09-16T20:20:00Z">
              <w:r w:rsidR="00172580">
                <w:rPr>
                  <w:rFonts w:ascii="Arial" w:hAnsi="Arial" w:cs="Arial"/>
                  <w:sz w:val="20"/>
                </w:rPr>
                <w:t xml:space="preserve">je </w:t>
              </w:r>
            </w:ins>
            <w:ins w:id="229" w:author="Adriana Wiegerová" w:date="2021-09-16T11:47:00Z">
              <w:r w:rsidR="00F674E6" w:rsidRPr="00172580">
                <w:rPr>
                  <w:rFonts w:ascii="Arial" w:hAnsi="Arial" w:cs="Arial"/>
                  <w:sz w:val="20"/>
                </w:rPr>
                <w:t>90% a práce s</w:t>
              </w:r>
            </w:ins>
            <w:ins w:id="230" w:author="Adriana Wiegerová" w:date="2021-09-16T11:48:00Z">
              <w:r w:rsidR="00F674E6" w:rsidRPr="00172580">
                <w:rPr>
                  <w:rFonts w:ascii="Arial" w:hAnsi="Arial" w:cs="Arial"/>
                  <w:sz w:val="20"/>
                </w:rPr>
                <w:t> </w:t>
              </w:r>
            </w:ins>
            <w:ins w:id="231" w:author="Adriana Wiegerová" w:date="2021-09-16T11:47:00Z">
              <w:r w:rsidR="00F674E6" w:rsidRPr="00172580">
                <w:rPr>
                  <w:rFonts w:ascii="Arial" w:hAnsi="Arial" w:cs="Arial"/>
                  <w:sz w:val="20"/>
                </w:rPr>
                <w:t xml:space="preserve">informacemi </w:t>
              </w:r>
            </w:ins>
            <w:ins w:id="232" w:author="Hana Navrátilová" w:date="2021-09-16T20:21:00Z">
              <w:r w:rsidR="00172580">
                <w:rPr>
                  <w:rFonts w:ascii="Arial" w:hAnsi="Arial" w:cs="Arial"/>
                  <w:sz w:val="20"/>
                </w:rPr>
                <w:t xml:space="preserve">je tak </w:t>
              </w:r>
            </w:ins>
            <w:ins w:id="233" w:author="Adriana Wiegerová" w:date="2021-09-16T11:48:00Z">
              <w:r w:rsidR="00F674E6" w:rsidRPr="00172580">
                <w:rPr>
                  <w:rFonts w:ascii="Arial" w:hAnsi="Arial" w:cs="Arial"/>
                  <w:sz w:val="20"/>
                </w:rPr>
                <w:t>inspirující pro další proměny, inovace programu</w:t>
              </w:r>
            </w:ins>
            <w:r w:rsidR="00F674E6" w:rsidRPr="00172580">
              <w:rPr>
                <w:rFonts w:ascii="Arial" w:hAnsi="Arial" w:cs="Arial"/>
                <w:sz w:val="20"/>
              </w:rPr>
              <w:t xml:space="preserve"> </w:t>
            </w:r>
            <w:ins w:id="234" w:author="Adriana Wiegerová" w:date="2021-09-16T11:48:00Z">
              <w:r w:rsidR="00F674E6" w:rsidRPr="00172580">
                <w:rPr>
                  <w:rFonts w:ascii="Arial" w:hAnsi="Arial" w:cs="Arial"/>
                  <w:sz w:val="20"/>
                </w:rPr>
                <w:t>nebo koncepce praxí.</w:t>
              </w:r>
            </w:ins>
          </w:p>
        </w:tc>
      </w:tr>
    </w:tbl>
    <w:p w14:paraId="49B14C3F" w14:textId="77777777" w:rsidR="004E7679" w:rsidRPr="00584C31" w:rsidRDefault="004E7679" w:rsidP="004E7679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lastRenderedPageBreak/>
        <w:t xml:space="preserve">Poznámka: Pro každý další typ hodnocení (typ 2 atd.) se vkládá nová tabulka.    </w:t>
      </w:r>
    </w:p>
    <w:p w14:paraId="34439301" w14:textId="2F915B27" w:rsidR="0046767D" w:rsidRDefault="0046767D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31C6D797" w14:textId="77777777" w:rsidR="004E7679" w:rsidRDefault="004E7679" w:rsidP="004E7679">
      <w:pPr>
        <w:ind w:right="454"/>
        <w:rPr>
          <w:rFonts w:cs="Arial"/>
          <w:color w:val="7030A0"/>
          <w:sz w:val="32"/>
          <w:szCs w:val="32"/>
        </w:rPr>
      </w:pPr>
    </w:p>
    <w:p w14:paraId="1CB5B167" w14:textId="77777777" w:rsidR="0046767D" w:rsidRDefault="0046767D">
      <w:pPr>
        <w:spacing w:after="160" w:line="259" w:lineRule="auto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br w:type="page"/>
      </w:r>
    </w:p>
    <w:p w14:paraId="1598AB14" w14:textId="2D955D0F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46767D">
        <w:rPr>
          <w:rFonts w:cs="Arial"/>
          <w:b/>
          <w:color w:val="C45911" w:themeColor="accent2" w:themeShade="BF"/>
          <w:sz w:val="24"/>
          <w:szCs w:val="24"/>
        </w:rPr>
        <w:t>d</w:t>
      </w:r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</w:t>
      </w:r>
      <w:r>
        <w:rPr>
          <w:rFonts w:cs="Arial"/>
          <w:b/>
          <w:color w:val="C45911" w:themeColor="accent2" w:themeShade="BF"/>
          <w:sz w:val="24"/>
          <w:szCs w:val="24"/>
        </w:rPr>
        <w:t xml:space="preserve"> zaměstnavateli</w:t>
      </w:r>
    </w:p>
    <w:p w14:paraId="1CE7EA78" w14:textId="77777777" w:rsidR="004E7679" w:rsidRPr="006965DC" w:rsidRDefault="004E7679" w:rsidP="004E7679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  <w:tblGridChange w:id="235">
          <w:tblGrid>
            <w:gridCol w:w="4238"/>
            <w:gridCol w:w="4802"/>
          </w:tblGrid>
        </w:tblGridChange>
      </w:tblGrid>
      <w:tr w:rsidR="004E7679" w:rsidRPr="00E907FB" w14:paraId="073800FA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081ACD05" w14:textId="5DE8A67A" w:rsidR="004E7679" w:rsidRPr="00E907FB" w:rsidRDefault="00F75C3F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Hodnocení zaměstnavatelů – </w:t>
            </w:r>
            <w:r w:rsidR="0046767D">
              <w:rPr>
                <w:rFonts w:ascii="Arial" w:hAnsi="Arial" w:cs="Arial"/>
                <w:b/>
                <w:sz w:val="20"/>
              </w:rPr>
              <w:t>Fakultní hodnocení ze strany zaměstnavatelů</w:t>
            </w:r>
            <w:r w:rsidR="0046767D" w:rsidRPr="00160D7F">
              <w:rPr>
                <w:rFonts w:ascii="Arial" w:hAnsi="Arial" w:cs="Arial"/>
                <w:b/>
                <w:sz w:val="20"/>
              </w:rPr>
              <w:t xml:space="preserve"> v rámci modulu D</w:t>
            </w:r>
            <w:r w:rsidR="0046767D">
              <w:rPr>
                <w:rFonts w:ascii="Arial" w:hAnsi="Arial" w:cs="Arial"/>
                <w:b/>
                <w:sz w:val="20"/>
                <w:vertAlign w:val="subscript"/>
              </w:rPr>
              <w:t>2</w:t>
            </w:r>
            <w:r w:rsidR="0046767D" w:rsidRPr="00160D7F">
              <w:rPr>
                <w:rFonts w:ascii="Arial" w:hAnsi="Arial" w:cs="Arial"/>
                <w:b/>
                <w:sz w:val="20"/>
              </w:rPr>
              <w:t xml:space="preserve"> </w:t>
            </w:r>
            <w:r w:rsidR="0046767D">
              <w:rPr>
                <w:rFonts w:ascii="Arial" w:hAnsi="Arial" w:cs="Arial"/>
                <w:b/>
                <w:sz w:val="20"/>
              </w:rPr>
              <w:t xml:space="preserve">ZVH </w:t>
            </w:r>
            <w:r w:rsidR="0046767D" w:rsidRPr="00160D7F">
              <w:rPr>
                <w:rFonts w:ascii="Arial" w:hAnsi="Arial" w:cs="Arial"/>
                <w:b/>
                <w:sz w:val="20"/>
              </w:rPr>
              <w:t>UTB</w:t>
            </w:r>
          </w:p>
        </w:tc>
      </w:tr>
      <w:tr w:rsidR="004E7679" w:rsidRPr="0058573E" w14:paraId="615696C5" w14:textId="77777777" w:rsidTr="00F75C3F">
        <w:trPr>
          <w:trHeight w:val="396"/>
        </w:trPr>
        <w:tc>
          <w:tcPr>
            <w:tcW w:w="4238" w:type="dxa"/>
          </w:tcPr>
          <w:p w14:paraId="0A8A273A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710F9C95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7EF6E906" w14:textId="7F6235B8" w:rsidR="00F75C3F" w:rsidRPr="00173AC4" w:rsidRDefault="0070775E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73AC4">
              <w:rPr>
                <w:rFonts w:ascii="Arial" w:hAnsi="Arial" w:cs="Arial"/>
                <w:sz w:val="20"/>
              </w:rPr>
              <w:t>2021</w:t>
            </w:r>
          </w:p>
        </w:tc>
      </w:tr>
      <w:tr w:rsidR="0046767D" w:rsidRPr="0058573E" w14:paraId="2A1CB7FF" w14:textId="77777777" w:rsidTr="00F75C3F">
        <w:trPr>
          <w:trHeight w:val="396"/>
        </w:trPr>
        <w:tc>
          <w:tcPr>
            <w:tcW w:w="4238" w:type="dxa"/>
          </w:tcPr>
          <w:p w14:paraId="51E2ECB1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099F1613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371E8D3A" w14:textId="33C42C56" w:rsidR="0046767D" w:rsidRPr="00173AC4" w:rsidRDefault="0070775E" w:rsidP="002F05D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73AC4">
              <w:rPr>
                <w:rFonts w:ascii="Arial" w:hAnsi="Arial" w:cs="Arial"/>
                <w:sz w:val="20"/>
              </w:rPr>
              <w:t xml:space="preserve">Celkové hodnocení kvality studijního prostředí, které zahrnuje oblasti </w:t>
            </w:r>
            <w:r w:rsidR="002F05D4" w:rsidRPr="00173AC4">
              <w:rPr>
                <w:rFonts w:ascii="Arial" w:hAnsi="Arial" w:cs="Arial"/>
                <w:sz w:val="20"/>
              </w:rPr>
              <w:t>(1</w:t>
            </w:r>
            <w:r w:rsidRPr="00173AC4">
              <w:rPr>
                <w:rFonts w:ascii="Arial" w:hAnsi="Arial" w:cs="Arial"/>
                <w:sz w:val="20"/>
              </w:rPr>
              <w:t>) relevance pro trh práce, (</w:t>
            </w:r>
            <w:r w:rsidR="002F05D4" w:rsidRPr="00173AC4">
              <w:rPr>
                <w:rFonts w:ascii="Arial" w:hAnsi="Arial" w:cs="Arial"/>
                <w:sz w:val="20"/>
              </w:rPr>
              <w:t>2) výstupy učení, (3</w:t>
            </w:r>
            <w:r w:rsidRPr="00173AC4">
              <w:rPr>
                <w:rFonts w:ascii="Arial" w:hAnsi="Arial" w:cs="Arial"/>
                <w:sz w:val="20"/>
              </w:rPr>
              <w:t>) generické pracovní dovednosti.</w:t>
            </w:r>
          </w:p>
        </w:tc>
      </w:tr>
      <w:tr w:rsidR="0046767D" w:rsidRPr="0058573E" w14:paraId="405D3B40" w14:textId="77777777" w:rsidTr="00F75C3F">
        <w:trPr>
          <w:trHeight w:val="401"/>
        </w:trPr>
        <w:tc>
          <w:tcPr>
            <w:tcW w:w="4238" w:type="dxa"/>
          </w:tcPr>
          <w:p w14:paraId="3DB940D5" w14:textId="77777777" w:rsidR="0046767D" w:rsidRDefault="0046767D" w:rsidP="00133F8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5D289F33" w14:textId="7F90101D" w:rsidR="00D9799E" w:rsidRPr="00D9799E" w:rsidRDefault="00D9799E" w:rsidP="00133F8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20"/>
              </w:rPr>
            </w:pPr>
            <w:r w:rsidRPr="00D9799E">
              <w:rPr>
                <w:rFonts w:ascii="Arial" w:hAnsi="Arial" w:cs="Arial"/>
                <w:i/>
                <w:sz w:val="16"/>
              </w:rPr>
              <w:t>(např. zaměstnavatelé, u nichž jsou zaměstnáni absolventi daného SO/SP, spolupracující firmy, partneři apod.)</w:t>
            </w:r>
          </w:p>
        </w:tc>
        <w:tc>
          <w:tcPr>
            <w:tcW w:w="4802" w:type="dxa"/>
          </w:tcPr>
          <w:p w14:paraId="7A7046E8" w14:textId="55151D5A" w:rsidR="00BD7170" w:rsidRPr="00173AC4" w:rsidRDefault="00B36383" w:rsidP="00A1714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73AC4">
              <w:rPr>
                <w:rFonts w:ascii="Arial" w:hAnsi="Arial" w:cs="Arial"/>
                <w:sz w:val="20"/>
              </w:rPr>
              <w:t>V</w:t>
            </w:r>
            <w:r w:rsidR="00F94696" w:rsidRPr="00173AC4">
              <w:rPr>
                <w:rFonts w:ascii="Arial" w:hAnsi="Arial" w:cs="Arial"/>
                <w:sz w:val="20"/>
              </w:rPr>
              <w:t xml:space="preserve">ybraní zaměstnavatelé </w:t>
            </w:r>
            <w:r w:rsidR="00597F1A" w:rsidRPr="00173AC4">
              <w:rPr>
                <w:rFonts w:ascii="Arial" w:hAnsi="Arial" w:cs="Arial"/>
                <w:sz w:val="20"/>
              </w:rPr>
              <w:t xml:space="preserve">studentů a absolventů </w:t>
            </w:r>
            <w:r w:rsidR="00F94696" w:rsidRPr="00173AC4">
              <w:rPr>
                <w:rFonts w:ascii="Arial" w:hAnsi="Arial" w:cs="Arial"/>
                <w:sz w:val="20"/>
              </w:rPr>
              <w:t>daného studijního programu</w:t>
            </w:r>
            <w:r w:rsidR="00656A86" w:rsidRPr="00173AC4">
              <w:rPr>
                <w:rFonts w:ascii="Arial" w:hAnsi="Arial" w:cs="Arial"/>
                <w:sz w:val="20"/>
              </w:rPr>
              <w:t>/oboru</w:t>
            </w:r>
            <w:ins w:id="236" w:author="janabask janabask" w:date="2021-09-14T23:38:00Z">
              <w:r w:rsidR="00A1714E" w:rsidRPr="00173AC4">
                <w:rPr>
                  <w:rFonts w:ascii="Arial" w:hAnsi="Arial" w:cs="Arial"/>
                  <w:sz w:val="20"/>
                </w:rPr>
                <w:t>. Hodnocení</w:t>
              </w:r>
            </w:ins>
            <w:ins w:id="237" w:author="janabask janabask" w:date="2021-09-15T09:21:00Z">
              <w:r w:rsidR="00A1714E" w:rsidRPr="00173AC4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238" w:author="janabask janabask" w:date="2021-09-14T23:38:00Z">
              <w:r w:rsidR="005E2817" w:rsidRPr="00173AC4">
                <w:rPr>
                  <w:rFonts w:ascii="Arial" w:hAnsi="Arial" w:cs="Arial"/>
                  <w:sz w:val="20"/>
                </w:rPr>
                <w:t>realizováno</w:t>
              </w:r>
            </w:ins>
            <w:ins w:id="239" w:author="janabask janabask" w:date="2021-09-15T09:21:00Z">
              <w:r w:rsidR="00A1714E" w:rsidRPr="00173AC4">
                <w:rPr>
                  <w:rFonts w:ascii="Arial" w:hAnsi="Arial" w:cs="Arial"/>
                  <w:sz w:val="20"/>
                </w:rPr>
                <w:t xml:space="preserve"> jednotně</w:t>
              </w:r>
            </w:ins>
            <w:ins w:id="240" w:author="janabask janabask" w:date="2021-09-14T23:38:00Z">
              <w:r w:rsidR="005E2817" w:rsidRPr="00173AC4">
                <w:rPr>
                  <w:rFonts w:ascii="Arial" w:hAnsi="Arial" w:cs="Arial"/>
                  <w:sz w:val="20"/>
                </w:rPr>
                <w:t xml:space="preserve"> na celouniverzitní úrovni.</w:t>
              </w:r>
            </w:ins>
          </w:p>
        </w:tc>
      </w:tr>
      <w:tr w:rsidR="0046767D" w:rsidRPr="0058573E" w14:paraId="60BCD81A" w14:textId="77777777" w:rsidTr="00F75C3F">
        <w:trPr>
          <w:trHeight w:val="394"/>
        </w:trPr>
        <w:tc>
          <w:tcPr>
            <w:tcW w:w="4238" w:type="dxa"/>
          </w:tcPr>
          <w:p w14:paraId="53B6E196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29F92171" w14:textId="77777777" w:rsidR="0046767D" w:rsidRPr="00E8550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5584BFBF" w14:textId="4570B140" w:rsidR="0046767D" w:rsidRPr="00173AC4" w:rsidRDefault="00B36383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73AC4">
              <w:rPr>
                <w:rFonts w:ascii="Arial" w:hAnsi="Arial" w:cs="Arial"/>
                <w:sz w:val="20"/>
              </w:rPr>
              <w:t>E</w:t>
            </w:r>
            <w:r w:rsidR="00597F1A" w:rsidRPr="00173AC4">
              <w:rPr>
                <w:rFonts w:ascii="Arial" w:hAnsi="Arial" w:cs="Arial"/>
                <w:sz w:val="20"/>
              </w:rPr>
              <w:t xml:space="preserve">lektronická forma dotazníku </w:t>
            </w:r>
            <w:r w:rsidRPr="00173AC4">
              <w:rPr>
                <w:rFonts w:ascii="Arial" w:hAnsi="Arial" w:cs="Arial"/>
                <w:sz w:val="20"/>
              </w:rPr>
              <w:t xml:space="preserve">zaslaná </w:t>
            </w:r>
            <w:r w:rsidR="00597F1A" w:rsidRPr="00173AC4">
              <w:rPr>
                <w:rFonts w:ascii="Arial" w:hAnsi="Arial" w:cs="Arial"/>
                <w:sz w:val="20"/>
              </w:rPr>
              <w:t>vybraným zaměstnavatelům</w:t>
            </w:r>
          </w:p>
        </w:tc>
      </w:tr>
      <w:tr w:rsidR="0046767D" w:rsidRPr="0058573E" w14:paraId="3ED12AD4" w14:textId="77777777" w:rsidTr="00F75C3F">
        <w:trPr>
          <w:trHeight w:val="50"/>
        </w:trPr>
        <w:tc>
          <w:tcPr>
            <w:tcW w:w="4238" w:type="dxa"/>
          </w:tcPr>
          <w:p w14:paraId="47BB55DB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78D9886C" w14:textId="77777777" w:rsidR="0046767D" w:rsidRPr="004102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4C539D95" w14:textId="770B7763" w:rsidR="0046767D" w:rsidRPr="00173AC4" w:rsidRDefault="00597F1A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73AC4">
              <w:rPr>
                <w:rFonts w:ascii="Arial" w:hAnsi="Arial" w:cs="Arial"/>
                <w:sz w:val="20"/>
              </w:rPr>
              <w:t>1x za tři roky</w:t>
            </w:r>
          </w:p>
        </w:tc>
      </w:tr>
      <w:tr w:rsidR="0046767D" w:rsidRPr="0058573E" w14:paraId="5B524DAB" w14:textId="77777777" w:rsidTr="00F75C3F">
        <w:trPr>
          <w:trHeight w:val="50"/>
        </w:trPr>
        <w:tc>
          <w:tcPr>
            <w:tcW w:w="4238" w:type="dxa"/>
          </w:tcPr>
          <w:p w14:paraId="7964EEB7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3026CB4E" w14:textId="79ED884A" w:rsidR="0046767D" w:rsidRPr="00173AC4" w:rsidRDefault="00B36383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23D89">
              <w:rPr>
                <w:rFonts w:ascii="Arial" w:hAnsi="Arial" w:cs="Arial"/>
                <w:sz w:val="20"/>
              </w:rPr>
              <w:t>N</w:t>
            </w:r>
            <w:r w:rsidR="00EB5DD0" w:rsidRPr="00623D89">
              <w:rPr>
                <w:rFonts w:ascii="Arial" w:hAnsi="Arial" w:cs="Arial"/>
                <w:sz w:val="20"/>
              </w:rPr>
              <w:t>elze vyhodnotit</w:t>
            </w:r>
            <w:ins w:id="241" w:author="Hana Navrátilová" w:date="2021-09-16T20:23:00Z">
              <w:r w:rsidR="00623D89">
                <w:rPr>
                  <w:rFonts w:ascii="Arial" w:hAnsi="Arial" w:cs="Arial"/>
                  <w:sz w:val="20"/>
                </w:rPr>
                <w:t xml:space="preserve"> – údaj o celkovém počtu není dostupný</w:t>
              </w:r>
            </w:ins>
          </w:p>
        </w:tc>
      </w:tr>
      <w:tr w:rsidR="0046767D" w:rsidRPr="0058573E" w14:paraId="19ED9DB9" w14:textId="77777777" w:rsidTr="00F75C3F">
        <w:trPr>
          <w:trHeight w:val="50"/>
        </w:trPr>
        <w:tc>
          <w:tcPr>
            <w:tcW w:w="9040" w:type="dxa"/>
            <w:gridSpan w:val="2"/>
          </w:tcPr>
          <w:p w14:paraId="7F7A8D42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1B8A0BA6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46767D" w:rsidRPr="0058573E" w14:paraId="661AD7F1" w14:textId="77777777" w:rsidTr="00623D89">
        <w:tblPrEx>
          <w:tblW w:w="0" w:type="auto"/>
          <w:tblPrExChange w:id="242" w:author="Hana Navrátilová" w:date="2021-09-16T20:27:00Z">
            <w:tblPrEx>
              <w:tblW w:w="0" w:type="auto"/>
            </w:tblPrEx>
          </w:tblPrExChange>
        </w:tblPrEx>
        <w:trPr>
          <w:trHeight w:val="564"/>
          <w:trPrChange w:id="243" w:author="Hana Navrátilová" w:date="2021-09-16T20:27:00Z">
            <w:trPr>
              <w:trHeight w:val="986"/>
            </w:trPr>
          </w:trPrChange>
        </w:trPr>
        <w:tc>
          <w:tcPr>
            <w:tcW w:w="9040" w:type="dxa"/>
            <w:gridSpan w:val="2"/>
            <w:tcPrChange w:id="244" w:author="Hana Navrátilová" w:date="2021-09-16T20:27:00Z">
              <w:tcPr>
                <w:tcW w:w="9040" w:type="dxa"/>
                <w:gridSpan w:val="2"/>
              </w:tcPr>
            </w:tcPrChange>
          </w:tcPr>
          <w:p w14:paraId="4BC88172" w14:textId="443D998D" w:rsidR="0046767D" w:rsidRPr="0058573E" w:rsidRDefault="00FB35B2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>Zpráva o vnitřním hodnocení kvality vzdělávací, tvůrčí a s nimi souvisejících činností Univerzity Tomáše Bati ve Zlíně</w:t>
            </w:r>
            <w:r>
              <w:rPr>
                <w:rFonts w:ascii="Arial" w:hAnsi="Arial" w:cs="Arial"/>
                <w:sz w:val="20"/>
              </w:rPr>
              <w:t xml:space="preserve"> a její každoroční aktualizace v Dodatcích</w:t>
            </w:r>
            <w:r w:rsidRPr="0046767D">
              <w:rPr>
                <w:rFonts w:ascii="Arial" w:hAnsi="Arial" w:cs="Arial"/>
                <w:sz w:val="20"/>
              </w:rPr>
              <w:t>.</w:t>
            </w:r>
          </w:p>
        </w:tc>
      </w:tr>
      <w:tr w:rsidR="0046767D" w:rsidRPr="0058573E" w14:paraId="2C59E081" w14:textId="77777777" w:rsidTr="00F75C3F">
        <w:trPr>
          <w:trHeight w:val="50"/>
        </w:trPr>
        <w:tc>
          <w:tcPr>
            <w:tcW w:w="9040" w:type="dxa"/>
            <w:gridSpan w:val="2"/>
          </w:tcPr>
          <w:p w14:paraId="2EDB171D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26126FDB" w14:textId="77777777" w:rsidR="0046767D" w:rsidRPr="00EC08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46767D" w:rsidRPr="0058573E" w14:paraId="05A98E97" w14:textId="77777777" w:rsidTr="00623D89">
        <w:tblPrEx>
          <w:tblW w:w="0" w:type="auto"/>
          <w:tblPrExChange w:id="245" w:author="Hana Navrátilová" w:date="2021-09-16T20:27:00Z">
            <w:tblPrEx>
              <w:tblW w:w="0" w:type="auto"/>
            </w:tblPrEx>
          </w:tblPrExChange>
        </w:tblPrEx>
        <w:trPr>
          <w:trHeight w:val="580"/>
          <w:trPrChange w:id="246" w:author="Hana Navrátilová" w:date="2021-09-16T20:27:00Z">
            <w:trPr>
              <w:trHeight w:val="880"/>
            </w:trPr>
          </w:trPrChange>
        </w:trPr>
        <w:tc>
          <w:tcPr>
            <w:tcW w:w="9040" w:type="dxa"/>
            <w:gridSpan w:val="2"/>
            <w:tcPrChange w:id="247" w:author="Hana Navrátilová" w:date="2021-09-16T20:27:00Z">
              <w:tcPr>
                <w:tcW w:w="9040" w:type="dxa"/>
                <w:gridSpan w:val="2"/>
              </w:tcPr>
            </w:tcPrChange>
          </w:tcPr>
          <w:p w14:paraId="0F067455" w14:textId="0F4CC19D" w:rsidR="0046767D" w:rsidRPr="0058573E" w:rsidRDefault="00FB35B2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04E08"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</w:t>
            </w:r>
            <w:r w:rsidR="00993C4E">
              <w:rPr>
                <w:rFonts w:ascii="Arial" w:hAnsi="Arial" w:cs="Arial"/>
                <w:sz w:val="20"/>
              </w:rPr>
              <w:t>, Rada studijních programů FHS.</w:t>
            </w:r>
          </w:p>
        </w:tc>
      </w:tr>
      <w:tr w:rsidR="0046767D" w:rsidRPr="0058573E" w14:paraId="7B7119C3" w14:textId="77777777" w:rsidTr="00F75C3F">
        <w:trPr>
          <w:trHeight w:val="50"/>
        </w:trPr>
        <w:tc>
          <w:tcPr>
            <w:tcW w:w="9040" w:type="dxa"/>
            <w:gridSpan w:val="2"/>
          </w:tcPr>
          <w:p w14:paraId="54CFE2B0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46385DBE" w14:textId="77777777" w:rsidR="0046767D" w:rsidRPr="00AC4575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46767D" w:rsidRPr="0058573E" w14:paraId="4E65019B" w14:textId="77777777" w:rsidTr="00623D89">
        <w:tblPrEx>
          <w:tblW w:w="0" w:type="auto"/>
          <w:tblPrExChange w:id="248" w:author="Hana Navrátilová" w:date="2021-09-16T20:27:00Z">
            <w:tblPrEx>
              <w:tblW w:w="0" w:type="auto"/>
            </w:tblPrEx>
          </w:tblPrExChange>
        </w:tblPrEx>
        <w:trPr>
          <w:trHeight w:val="4967"/>
          <w:trPrChange w:id="249" w:author="Hana Navrátilová" w:date="2021-09-16T20:27:00Z">
            <w:trPr>
              <w:trHeight w:val="1812"/>
            </w:trPr>
          </w:trPrChange>
        </w:trPr>
        <w:tc>
          <w:tcPr>
            <w:tcW w:w="9040" w:type="dxa"/>
            <w:gridSpan w:val="2"/>
            <w:tcPrChange w:id="250" w:author="Hana Navrátilová" w:date="2021-09-16T20:27:00Z">
              <w:tcPr>
                <w:tcW w:w="9040" w:type="dxa"/>
                <w:gridSpan w:val="2"/>
              </w:tcPr>
            </w:tcPrChange>
          </w:tcPr>
          <w:p w14:paraId="11EC361B" w14:textId="395D115D" w:rsidR="00496166" w:rsidRDefault="00496166" w:rsidP="00496166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C35771">
              <w:rPr>
                <w:rFonts w:ascii="Arial" w:hAnsi="Arial" w:cs="Arial"/>
                <w:sz w:val="20"/>
              </w:rPr>
              <w:t xml:space="preserve">Hodnocení </w:t>
            </w:r>
            <w:r>
              <w:rPr>
                <w:rFonts w:ascii="Arial" w:hAnsi="Arial" w:cs="Arial"/>
                <w:sz w:val="20"/>
              </w:rPr>
              <w:t xml:space="preserve">studia </w:t>
            </w:r>
            <w:r w:rsidRPr="00C35771">
              <w:rPr>
                <w:rFonts w:ascii="Arial" w:hAnsi="Arial" w:cs="Arial"/>
                <w:sz w:val="20"/>
              </w:rPr>
              <w:t>je zpracováno z</w:t>
            </w:r>
            <w:r>
              <w:rPr>
                <w:rFonts w:ascii="Arial" w:hAnsi="Arial" w:cs="Arial"/>
                <w:sz w:val="20"/>
              </w:rPr>
              <w:t xml:space="preserve"> označených </w:t>
            </w:r>
            <w:r w:rsidRPr="00C35771">
              <w:rPr>
                <w:rFonts w:ascii="Arial" w:hAnsi="Arial" w:cs="Arial"/>
                <w:sz w:val="20"/>
              </w:rPr>
              <w:t>hodnot na škále 1-5</w:t>
            </w:r>
            <w:r>
              <w:rPr>
                <w:rFonts w:ascii="Arial" w:hAnsi="Arial" w:cs="Arial"/>
                <w:sz w:val="20"/>
              </w:rPr>
              <w:t>, přičemž celkový dosažený průměr 4,0 je považován za</w:t>
            </w:r>
            <w:r w:rsidR="00FB35B2">
              <w:rPr>
                <w:rFonts w:ascii="Arial" w:hAnsi="Arial" w:cs="Arial"/>
                <w:sz w:val="20"/>
              </w:rPr>
              <w:t xml:space="preserve"> </w:t>
            </w:r>
            <w:ins w:id="251" w:author="janabask janabask" w:date="2021-09-15T09:22:00Z">
              <w:r w:rsidR="000A65C5">
                <w:rPr>
                  <w:rFonts w:ascii="Arial" w:hAnsi="Arial" w:cs="Arial"/>
                  <w:sz w:val="20"/>
                </w:rPr>
                <w:t>velmi dobrý</w:t>
              </w:r>
            </w:ins>
            <w:del w:id="252" w:author="janabask janabask" w:date="2021-09-15T09:22:00Z">
              <w:r w:rsidR="00FB35B2" w:rsidDel="000A65C5">
                <w:rPr>
                  <w:rFonts w:ascii="Arial" w:hAnsi="Arial" w:cs="Arial"/>
                  <w:sz w:val="20"/>
                </w:rPr>
                <w:delText>vynikající</w:delText>
              </w:r>
            </w:del>
            <w:r>
              <w:rPr>
                <w:rFonts w:ascii="Arial" w:hAnsi="Arial" w:cs="Arial"/>
                <w:sz w:val="20"/>
              </w:rPr>
              <w:t>.</w:t>
            </w:r>
            <w:ins w:id="253" w:author="janabask janabask" w:date="2021-09-15T09:24:00Z">
              <w:r w:rsidR="000A65C5">
                <w:rPr>
                  <w:rFonts w:ascii="Arial" w:hAnsi="Arial" w:cs="Arial"/>
                  <w:sz w:val="20"/>
                </w:rPr>
                <w:t xml:space="preserve"> Jako problematická se jeví vyhodno</w:t>
              </w:r>
            </w:ins>
            <w:ins w:id="254" w:author="janabask janabask" w:date="2021-09-15T09:26:00Z">
              <w:r w:rsidR="00070EC0">
                <w:rPr>
                  <w:rFonts w:ascii="Arial" w:hAnsi="Arial" w:cs="Arial"/>
                  <w:sz w:val="20"/>
                </w:rPr>
                <w:t>titelnost návratnosti dotazníků</w:t>
              </w:r>
            </w:ins>
            <w:ins w:id="255" w:author="janabask janabask" w:date="2021-09-15T09:25:00Z">
              <w:r w:rsidR="00070EC0">
                <w:rPr>
                  <w:rFonts w:ascii="Arial" w:hAnsi="Arial" w:cs="Arial"/>
                  <w:sz w:val="20"/>
                </w:rPr>
                <w:t>, a to s ohledem na stanovení základního souboru zaměstnavatelů</w:t>
              </w:r>
            </w:ins>
            <w:ins w:id="256" w:author="janabask janabask" w:date="2021-09-15T09:24:00Z">
              <w:r w:rsidR="00070EC0">
                <w:rPr>
                  <w:rFonts w:ascii="Arial" w:hAnsi="Arial" w:cs="Arial"/>
                  <w:sz w:val="20"/>
                </w:rPr>
                <w:t>, ke kterým by se mohl</w:t>
              </w:r>
            </w:ins>
            <w:ins w:id="257" w:author="Hana Navrátilová" w:date="2021-09-16T20:23:00Z">
              <w:r w:rsidR="00623D89">
                <w:rPr>
                  <w:rFonts w:ascii="Arial" w:hAnsi="Arial" w:cs="Arial"/>
                  <w:sz w:val="20"/>
                </w:rPr>
                <w:t>i</w:t>
              </w:r>
            </w:ins>
            <w:ins w:id="258" w:author="janabask janabask" w:date="2021-09-15T09:24:00Z">
              <w:r w:rsidR="00070EC0">
                <w:rPr>
                  <w:rFonts w:ascii="Arial" w:hAnsi="Arial" w:cs="Arial"/>
                  <w:sz w:val="20"/>
                </w:rPr>
                <w:t xml:space="preserve"> dostat absolventi UM</w:t>
              </w:r>
            </w:ins>
            <w:ins w:id="259" w:author="janabask janabask" w:date="2021-09-15T09:27:00Z">
              <w:r w:rsidR="00070EC0">
                <w:rPr>
                  <w:rFonts w:ascii="Arial" w:hAnsi="Arial" w:cs="Arial"/>
                  <w:sz w:val="20"/>
                </w:rPr>
                <w:t>Š.</w:t>
              </w:r>
            </w:ins>
            <w:ins w:id="260" w:author="janabask janabask" w:date="2021-09-15T09:24:00Z">
              <w:r w:rsidR="000A65C5">
                <w:rPr>
                  <w:rFonts w:ascii="Arial" w:hAnsi="Arial" w:cs="Arial"/>
                  <w:sz w:val="20"/>
                </w:rPr>
                <w:t xml:space="preserve"> </w:t>
              </w:r>
            </w:ins>
          </w:p>
          <w:p w14:paraId="7A2A36D2" w14:textId="068338CC" w:rsidR="00725E8B" w:rsidRDefault="00FB35B2" w:rsidP="00FB35B2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Zaměstnavatelé mimořádně vyso</w:t>
            </w:r>
            <w:r w:rsidR="009073D5">
              <w:rPr>
                <w:rFonts w:ascii="Arial" w:hAnsi="Arial" w:cs="Arial"/>
                <w:sz w:val="20"/>
              </w:rPr>
              <w:t>ce</w:t>
            </w:r>
            <w:r>
              <w:rPr>
                <w:rFonts w:ascii="Arial" w:hAnsi="Arial" w:cs="Arial"/>
                <w:sz w:val="20"/>
              </w:rPr>
              <w:t xml:space="preserve"> hodnotili (průměr od 4,5 do 4,8) potenciál UMŠ pro dobré</w:t>
            </w:r>
            <w:r w:rsidRPr="00FB35B2">
              <w:rPr>
                <w:rFonts w:ascii="Arial" w:hAnsi="Arial" w:cs="Arial"/>
                <w:sz w:val="20"/>
              </w:rPr>
              <w:t xml:space="preserve"> kariérní příležitosti</w:t>
            </w:r>
            <w:r>
              <w:rPr>
                <w:rFonts w:ascii="Arial" w:hAnsi="Arial" w:cs="Arial"/>
                <w:sz w:val="20"/>
              </w:rPr>
              <w:t xml:space="preserve"> a </w:t>
            </w:r>
            <w:r w:rsidRPr="00FB35B2">
              <w:rPr>
                <w:rFonts w:ascii="Arial" w:hAnsi="Arial" w:cs="Arial"/>
                <w:sz w:val="20"/>
              </w:rPr>
              <w:t>uplatnění na trhu práce</w:t>
            </w:r>
            <w:r>
              <w:rPr>
                <w:rFonts w:ascii="Arial" w:hAnsi="Arial" w:cs="Arial"/>
                <w:sz w:val="20"/>
              </w:rPr>
              <w:t xml:space="preserve">, a to s ohledem na vysokou vybavenost </w:t>
            </w:r>
            <w:r w:rsidRPr="00FB35B2">
              <w:rPr>
                <w:rFonts w:ascii="Arial" w:hAnsi="Arial" w:cs="Arial"/>
                <w:sz w:val="20"/>
              </w:rPr>
              <w:t>teoretickými znalostmi</w:t>
            </w:r>
            <w:r>
              <w:rPr>
                <w:rFonts w:ascii="Arial" w:hAnsi="Arial" w:cs="Arial"/>
                <w:sz w:val="20"/>
              </w:rPr>
              <w:t>,</w:t>
            </w:r>
            <w:r w:rsidRPr="00FB35B2">
              <w:rPr>
                <w:rFonts w:ascii="Arial" w:hAnsi="Arial" w:cs="Arial"/>
                <w:sz w:val="20"/>
              </w:rPr>
              <w:t xml:space="preserve"> znalostmi vědeckých pracovních postupů a výzkumu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FB35B2">
              <w:rPr>
                <w:rFonts w:ascii="Arial" w:hAnsi="Arial" w:cs="Arial"/>
                <w:sz w:val="20"/>
              </w:rPr>
              <w:t>komunikačními dovednostmi (zejména schopností prezentovat své myšlenky)</w:t>
            </w:r>
            <w:r>
              <w:rPr>
                <w:rFonts w:ascii="Arial" w:hAnsi="Arial" w:cs="Arial"/>
                <w:sz w:val="20"/>
              </w:rPr>
              <w:t>,</w:t>
            </w:r>
            <w:r w:rsidRPr="00FB35B2">
              <w:rPr>
                <w:rFonts w:ascii="Arial" w:hAnsi="Arial" w:cs="Arial"/>
                <w:sz w:val="20"/>
              </w:rPr>
              <w:t xml:space="preserve"> schopností spolupracovat s</w:t>
            </w:r>
            <w:r>
              <w:rPr>
                <w:rFonts w:ascii="Arial" w:hAnsi="Arial" w:cs="Arial"/>
                <w:sz w:val="20"/>
              </w:rPr>
              <w:t> </w:t>
            </w:r>
            <w:r w:rsidRPr="00FB35B2">
              <w:rPr>
                <w:rFonts w:ascii="Arial" w:hAnsi="Arial" w:cs="Arial"/>
                <w:sz w:val="20"/>
              </w:rPr>
              <w:t>druhými</w:t>
            </w:r>
            <w:r>
              <w:rPr>
                <w:rFonts w:ascii="Arial" w:hAnsi="Arial" w:cs="Arial"/>
                <w:sz w:val="20"/>
              </w:rPr>
              <w:t>, samostatn</w:t>
            </w:r>
            <w:r w:rsidR="00993C4E">
              <w:rPr>
                <w:rFonts w:ascii="Arial" w:hAnsi="Arial" w:cs="Arial"/>
                <w:sz w:val="20"/>
              </w:rPr>
              <w:t>ě</w:t>
            </w:r>
            <w:r>
              <w:rPr>
                <w:rFonts w:ascii="Arial" w:hAnsi="Arial" w:cs="Arial"/>
                <w:sz w:val="20"/>
              </w:rPr>
              <w:t xml:space="preserve"> pracovat, dobře písemně komunikovat</w:t>
            </w:r>
            <w:r w:rsidR="00DC7666">
              <w:rPr>
                <w:rFonts w:ascii="Arial" w:hAnsi="Arial" w:cs="Arial"/>
                <w:sz w:val="20"/>
              </w:rPr>
              <w:t xml:space="preserve">, </w:t>
            </w:r>
            <w:r w:rsidR="00DC7666" w:rsidRPr="00FB35B2">
              <w:rPr>
                <w:rFonts w:ascii="Arial" w:hAnsi="Arial" w:cs="Arial"/>
                <w:sz w:val="20"/>
              </w:rPr>
              <w:t>vyhledávat a osvojovat si nové informace</w:t>
            </w:r>
            <w:r w:rsidR="00DC7666">
              <w:rPr>
                <w:rFonts w:ascii="Arial" w:hAnsi="Arial" w:cs="Arial"/>
                <w:sz w:val="20"/>
              </w:rPr>
              <w:t xml:space="preserve"> a</w:t>
            </w:r>
            <w:r w:rsidR="00F96A53">
              <w:rPr>
                <w:rFonts w:ascii="Arial" w:hAnsi="Arial" w:cs="Arial"/>
                <w:sz w:val="20"/>
              </w:rPr>
              <w:t> </w:t>
            </w:r>
            <w:r w:rsidR="00DC7666" w:rsidRPr="00FB35B2">
              <w:rPr>
                <w:rFonts w:ascii="Arial" w:hAnsi="Arial" w:cs="Arial"/>
                <w:sz w:val="20"/>
              </w:rPr>
              <w:t>inovativně přemýšlet</w:t>
            </w:r>
            <w:r w:rsidR="00DC7666">
              <w:rPr>
                <w:rFonts w:ascii="Arial" w:hAnsi="Arial" w:cs="Arial"/>
                <w:sz w:val="20"/>
              </w:rPr>
              <w:t xml:space="preserve"> na straně </w:t>
            </w:r>
            <w:r>
              <w:rPr>
                <w:rFonts w:ascii="Arial" w:hAnsi="Arial" w:cs="Arial"/>
                <w:sz w:val="20"/>
              </w:rPr>
              <w:t>absolventů</w:t>
            </w:r>
            <w:r w:rsidR="00725E8B">
              <w:rPr>
                <w:rFonts w:ascii="Arial" w:hAnsi="Arial" w:cs="Arial"/>
                <w:sz w:val="20"/>
              </w:rPr>
              <w:t>.</w:t>
            </w:r>
          </w:p>
          <w:p w14:paraId="614BBB75" w14:textId="5D7511D2" w:rsidR="00725E8B" w:rsidRDefault="00725E8B" w:rsidP="00725E8B">
            <w:pPr>
              <w:pStyle w:val="Bezmezer"/>
              <w:spacing w:before="40" w:after="40"/>
              <w:ind w:right="284"/>
              <w:rPr>
                <w:ins w:id="261" w:author="janabask janabask" w:date="2021-09-14T23:32:00Z"/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Nejnižší, ale stále dobré hodnocení (průměr 3,0) zaměstnavatelé směřovali k</w:t>
            </w:r>
            <w:r w:rsidR="00BF05AD"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hAnsi="Arial" w:cs="Arial"/>
                <w:sz w:val="20"/>
              </w:rPr>
              <w:t xml:space="preserve"> schopnostem absolventů týkajících se výběru </w:t>
            </w:r>
            <w:r w:rsidRPr="00725E8B">
              <w:rPr>
                <w:rFonts w:ascii="Arial" w:hAnsi="Arial" w:cs="Arial"/>
                <w:sz w:val="20"/>
              </w:rPr>
              <w:t>optimální</w:t>
            </w:r>
            <w:r>
              <w:rPr>
                <w:rFonts w:ascii="Arial" w:hAnsi="Arial" w:cs="Arial"/>
                <w:sz w:val="20"/>
              </w:rPr>
              <w:t>ch</w:t>
            </w:r>
            <w:r w:rsidRPr="00725E8B">
              <w:rPr>
                <w:rFonts w:ascii="Arial" w:hAnsi="Arial" w:cs="Arial"/>
                <w:sz w:val="20"/>
              </w:rPr>
              <w:t xml:space="preserve"> postup</w:t>
            </w:r>
            <w:r>
              <w:rPr>
                <w:rFonts w:ascii="Arial" w:hAnsi="Arial" w:cs="Arial"/>
                <w:sz w:val="20"/>
              </w:rPr>
              <w:t>ů</w:t>
            </w:r>
            <w:r w:rsidRPr="00725E8B">
              <w:rPr>
                <w:rFonts w:ascii="Arial" w:hAnsi="Arial" w:cs="Arial"/>
                <w:sz w:val="20"/>
              </w:rPr>
              <w:t xml:space="preserve"> při řešení problémů</w:t>
            </w:r>
            <w:r>
              <w:rPr>
                <w:rFonts w:ascii="Arial" w:hAnsi="Arial" w:cs="Arial"/>
                <w:sz w:val="20"/>
              </w:rPr>
              <w:t>, identifikování</w:t>
            </w:r>
            <w:r w:rsidRPr="00725E8B">
              <w:rPr>
                <w:rFonts w:ascii="Arial" w:hAnsi="Arial" w:cs="Arial"/>
                <w:sz w:val="20"/>
              </w:rPr>
              <w:t xml:space="preserve"> chyb v</w:t>
            </w:r>
            <w:r w:rsidR="00BF05AD">
              <w:rPr>
                <w:rFonts w:ascii="Arial" w:hAnsi="Arial" w:cs="Arial"/>
                <w:sz w:val="20"/>
              </w:rPr>
              <w:t> </w:t>
            </w:r>
            <w:r w:rsidRPr="00725E8B">
              <w:rPr>
                <w:rFonts w:ascii="Arial" w:hAnsi="Arial" w:cs="Arial"/>
                <w:sz w:val="20"/>
              </w:rPr>
              <w:t>pracovních procesech</w:t>
            </w:r>
            <w:r>
              <w:rPr>
                <w:rFonts w:ascii="Arial" w:hAnsi="Arial" w:cs="Arial"/>
                <w:sz w:val="20"/>
              </w:rPr>
              <w:t>, dovedností pracovat</w:t>
            </w:r>
            <w:r w:rsidRPr="00725E8B">
              <w:rPr>
                <w:rFonts w:ascii="Arial" w:hAnsi="Arial" w:cs="Arial"/>
                <w:sz w:val="20"/>
              </w:rPr>
              <w:t xml:space="preserve"> pod tlakem a řešit nestandardní pracovní situace</w:t>
            </w:r>
            <w:r>
              <w:rPr>
                <w:rFonts w:ascii="Arial" w:hAnsi="Arial" w:cs="Arial"/>
                <w:sz w:val="20"/>
              </w:rPr>
              <w:t xml:space="preserve">. Rozvoj těchto </w:t>
            </w:r>
            <w:r w:rsidR="00901EE5">
              <w:rPr>
                <w:rFonts w:ascii="Arial" w:hAnsi="Arial" w:cs="Arial"/>
                <w:sz w:val="20"/>
              </w:rPr>
              <w:t>kompetenc</w:t>
            </w:r>
            <w:r w:rsidR="008C1CA4">
              <w:rPr>
                <w:rFonts w:ascii="Arial" w:hAnsi="Arial" w:cs="Arial"/>
                <w:sz w:val="20"/>
              </w:rPr>
              <w:t>í</w:t>
            </w:r>
            <w:r>
              <w:rPr>
                <w:rFonts w:ascii="Arial" w:hAnsi="Arial" w:cs="Arial"/>
                <w:sz w:val="20"/>
              </w:rPr>
              <w:t xml:space="preserve"> je podmíněn i pracovními zkušenostmi, stále je proto možné považovat tyto výsledky za uspokojivé.</w:t>
            </w:r>
          </w:p>
          <w:p w14:paraId="20392173" w14:textId="35079D2F" w:rsidR="00F674E6" w:rsidRDefault="00EF167C" w:rsidP="00725E8B">
            <w:pPr>
              <w:pStyle w:val="Bezmezer"/>
              <w:spacing w:before="40" w:after="40"/>
              <w:ind w:right="284"/>
              <w:rPr>
                <w:ins w:id="262" w:author="Adriana Wiegerová" w:date="2021-09-16T11:49:00Z"/>
                <w:rFonts w:ascii="Arial" w:hAnsi="Arial" w:cs="Arial"/>
                <w:sz w:val="20"/>
              </w:rPr>
            </w:pPr>
            <w:ins w:id="263" w:author="janabask janabask" w:date="2021-09-14T23:32:00Z">
              <w:r>
                <w:rPr>
                  <w:rFonts w:ascii="Arial" w:hAnsi="Arial" w:cs="Arial"/>
                  <w:sz w:val="20"/>
                </w:rPr>
                <w:t>Výsledky signalizu</w:t>
              </w:r>
            </w:ins>
            <w:ins w:id="264" w:author="janabask janabask" w:date="2021-09-14T23:33:00Z">
              <w:r>
                <w:rPr>
                  <w:rFonts w:ascii="Arial" w:hAnsi="Arial" w:cs="Arial"/>
                  <w:sz w:val="20"/>
                </w:rPr>
                <w:t>jí</w:t>
              </w:r>
            </w:ins>
            <w:ins w:id="265" w:author="janabask janabask" w:date="2021-09-14T23:32:00Z">
              <w:r>
                <w:rPr>
                  <w:rFonts w:ascii="Arial" w:hAnsi="Arial" w:cs="Arial"/>
                  <w:sz w:val="20"/>
                </w:rPr>
                <w:t xml:space="preserve"> dobré hodnocení i ze strany zaměstnavatelů</w:t>
              </w:r>
            </w:ins>
            <w:ins w:id="266" w:author="Hana Navrátilová" w:date="2021-09-16T20:24:00Z">
              <w:r w:rsidR="00623D89">
                <w:rPr>
                  <w:rFonts w:ascii="Arial" w:hAnsi="Arial" w:cs="Arial"/>
                  <w:sz w:val="20"/>
                </w:rPr>
                <w:t>. Z</w:t>
              </w:r>
            </w:ins>
            <w:ins w:id="267" w:author="janabask janabask" w:date="2021-09-14T23:33:00Z">
              <w:r>
                <w:rPr>
                  <w:rFonts w:ascii="Arial" w:hAnsi="Arial" w:cs="Arial"/>
                  <w:sz w:val="20"/>
                </w:rPr>
                <w:t>ůstává problém s návratností dotazníků</w:t>
              </w:r>
            </w:ins>
            <w:ins w:id="268" w:author="janabask janabask" w:date="2021-09-14T23:45:00Z">
              <w:r w:rsidR="00070EC0">
                <w:rPr>
                  <w:rFonts w:ascii="Arial" w:hAnsi="Arial" w:cs="Arial"/>
                  <w:sz w:val="20"/>
                </w:rPr>
                <w:t>. Je zř</w:t>
              </w:r>
              <w:r w:rsidR="005E2817">
                <w:rPr>
                  <w:rFonts w:ascii="Arial" w:hAnsi="Arial" w:cs="Arial"/>
                  <w:sz w:val="20"/>
                </w:rPr>
                <w:t xml:space="preserve">ejmé, že bude </w:t>
              </w:r>
            </w:ins>
            <w:ins w:id="269" w:author="janabask janabask" w:date="2021-09-15T09:28:00Z">
              <w:r w:rsidR="00070EC0">
                <w:rPr>
                  <w:rFonts w:ascii="Arial" w:hAnsi="Arial" w:cs="Arial"/>
                  <w:sz w:val="20"/>
                </w:rPr>
                <w:t>n</w:t>
              </w:r>
            </w:ins>
            <w:ins w:id="270" w:author="janabask janabask" w:date="2021-09-14T23:45:00Z">
              <w:r w:rsidR="005E2817">
                <w:rPr>
                  <w:rFonts w:ascii="Arial" w:hAnsi="Arial" w:cs="Arial"/>
                  <w:sz w:val="20"/>
                </w:rPr>
                <w:t>utné promyslet a připravit strategii pro získávání relevantn</w:t>
              </w:r>
              <w:r w:rsidR="00070EC0">
                <w:rPr>
                  <w:rFonts w:ascii="Arial" w:hAnsi="Arial" w:cs="Arial"/>
                  <w:sz w:val="20"/>
                </w:rPr>
                <w:t>ích dat pro</w:t>
              </w:r>
            </w:ins>
            <w:ins w:id="271" w:author="janabask janabask" w:date="2021-09-15T09:28:00Z">
              <w:r w:rsidR="00070EC0">
                <w:rPr>
                  <w:rFonts w:ascii="Arial" w:hAnsi="Arial" w:cs="Arial"/>
                  <w:sz w:val="20"/>
                </w:rPr>
                <w:t xml:space="preserve"> další hodnověrné a</w:t>
              </w:r>
            </w:ins>
            <w:ins w:id="272" w:author="janabask janabask" w:date="2021-09-14T23:45:00Z">
              <w:r w:rsidR="00070EC0">
                <w:rPr>
                  <w:rFonts w:ascii="Arial" w:hAnsi="Arial" w:cs="Arial"/>
                  <w:sz w:val="20"/>
                </w:rPr>
                <w:t xml:space="preserve"> smysluplné hodnocení</w:t>
              </w:r>
            </w:ins>
            <w:ins w:id="273" w:author="Majerčík Jakub (211662)" w:date="2021-09-15T16:48:00Z">
              <w:r w:rsidR="0061287D">
                <w:rPr>
                  <w:rFonts w:ascii="Arial" w:hAnsi="Arial" w:cs="Arial"/>
                  <w:sz w:val="20"/>
                </w:rPr>
                <w:t>, například ze stran s ÚŠP spolupracujících MŠ</w:t>
              </w:r>
            </w:ins>
            <w:ins w:id="274" w:author="Adriana Wiegerová" w:date="2021-09-16T11:49:00Z">
              <w:r w:rsidR="00F674E6">
                <w:rPr>
                  <w:rFonts w:ascii="Arial" w:hAnsi="Arial" w:cs="Arial"/>
                  <w:sz w:val="20"/>
                </w:rPr>
                <w:t>.</w:t>
              </w:r>
            </w:ins>
          </w:p>
          <w:p w14:paraId="6F399621" w14:textId="20E67587" w:rsidR="00EF167C" w:rsidDel="00623D89" w:rsidRDefault="00F674E6" w:rsidP="00725E8B">
            <w:pPr>
              <w:pStyle w:val="Bezmezer"/>
              <w:spacing w:before="40" w:after="40"/>
              <w:ind w:right="284"/>
              <w:rPr>
                <w:del w:id="275" w:author="Hana Navrátilová" w:date="2021-09-16T20:26:00Z"/>
                <w:rFonts w:ascii="Arial" w:hAnsi="Arial" w:cs="Arial"/>
                <w:sz w:val="20"/>
              </w:rPr>
            </w:pPr>
            <w:ins w:id="276" w:author="Adriana Wiegerová" w:date="2021-09-16T11:49:00Z">
              <w:r w:rsidRPr="00623D89">
                <w:rPr>
                  <w:rFonts w:ascii="Arial" w:hAnsi="Arial" w:cs="Arial"/>
                  <w:sz w:val="20"/>
                </w:rPr>
                <w:t>Ústav školní pedagogiky má ale ve svých fakultních m</w:t>
              </w:r>
            </w:ins>
            <w:ins w:id="277" w:author="Adriana Wiegerová" w:date="2021-09-16T11:50:00Z">
              <w:r w:rsidRPr="00623D89">
                <w:rPr>
                  <w:rFonts w:ascii="Arial" w:hAnsi="Arial" w:cs="Arial"/>
                  <w:sz w:val="20"/>
                </w:rPr>
                <w:t>a</w:t>
              </w:r>
            </w:ins>
            <w:ins w:id="278" w:author="Adriana Wiegerová" w:date="2021-09-16T11:49:00Z">
              <w:r w:rsidRPr="00623D89">
                <w:rPr>
                  <w:rFonts w:ascii="Arial" w:hAnsi="Arial" w:cs="Arial"/>
                  <w:sz w:val="20"/>
                </w:rPr>
                <w:t>te</w:t>
              </w:r>
            </w:ins>
            <w:ins w:id="279" w:author="Adriana Wiegerová" w:date="2021-09-16T11:50:00Z">
              <w:r w:rsidRPr="00623D89">
                <w:rPr>
                  <w:rFonts w:ascii="Arial" w:hAnsi="Arial" w:cs="Arial"/>
                  <w:sz w:val="20"/>
                </w:rPr>
                <w:t>řských školách již téměř 30% vklad absolventů, co může signalizovat</w:t>
              </w:r>
            </w:ins>
            <w:ins w:id="280" w:author="Hana Navrátilová" w:date="2021-09-16T20:25:00Z">
              <w:r w:rsidR="00623D89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281" w:author="Adriana Wiegerová" w:date="2021-09-16T11:50:00Z">
              <w:r w:rsidRPr="00623D89">
                <w:rPr>
                  <w:rFonts w:ascii="Arial" w:hAnsi="Arial" w:cs="Arial"/>
                  <w:sz w:val="20"/>
                </w:rPr>
                <w:t>zájem o absolventy oboru v</w:t>
              </w:r>
            </w:ins>
            <w:ins w:id="282" w:author="Adriana Wiegerová" w:date="2021-09-16T11:51:00Z">
              <w:r w:rsidRPr="00623D89">
                <w:rPr>
                  <w:rFonts w:ascii="Arial" w:hAnsi="Arial" w:cs="Arial"/>
                  <w:sz w:val="20"/>
                </w:rPr>
                <w:t> </w:t>
              </w:r>
            </w:ins>
            <w:ins w:id="283" w:author="Adriana Wiegerová" w:date="2021-09-16T11:50:00Z">
              <w:r w:rsidRPr="00623D89">
                <w:rPr>
                  <w:rFonts w:ascii="Arial" w:hAnsi="Arial" w:cs="Arial"/>
                  <w:sz w:val="20"/>
                </w:rPr>
                <w:t>regionu.</w:t>
              </w:r>
            </w:ins>
            <w:ins w:id="284" w:author="Adriana Wiegerová" w:date="2021-09-16T11:51:00Z">
              <w:r w:rsidRPr="00623D89">
                <w:rPr>
                  <w:rFonts w:ascii="Arial" w:hAnsi="Arial" w:cs="Arial"/>
                  <w:sz w:val="20"/>
                </w:rPr>
                <w:t xml:space="preserve"> </w:t>
              </w:r>
            </w:ins>
          </w:p>
          <w:p w14:paraId="3CF64294" w14:textId="7EC832A4" w:rsidR="001F1F49" w:rsidRPr="0058573E" w:rsidRDefault="001F1F49" w:rsidP="00725E8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13FB68FC" w14:textId="77777777" w:rsidR="004E7679" w:rsidRPr="00584C31" w:rsidRDefault="004E7679" w:rsidP="004E7679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Poznámka: Pro každý další typ hodnocení (typ 2 atd.) se vkládá nová tabulka.    </w:t>
      </w:r>
    </w:p>
    <w:p w14:paraId="261E0798" w14:textId="0DBCD79A" w:rsidR="0046767D" w:rsidDel="002E4F26" w:rsidRDefault="0046767D" w:rsidP="0046767D">
      <w:pPr>
        <w:rPr>
          <w:del w:id="285" w:author="janabask janabask" w:date="2021-09-14T23:46:00Z"/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EF73E93" w14:textId="77777777" w:rsidR="004E7679" w:rsidDel="002E4F26" w:rsidRDefault="004E7679" w:rsidP="00623D89">
      <w:pPr>
        <w:rPr>
          <w:del w:id="286" w:author="janabask janabask" w:date="2021-09-14T23:46:00Z"/>
          <w:rFonts w:cs="Arial"/>
          <w:color w:val="7030A0"/>
          <w:sz w:val="32"/>
          <w:szCs w:val="32"/>
        </w:rPr>
      </w:pPr>
    </w:p>
    <w:p w14:paraId="2218343C" w14:textId="77777777" w:rsidR="004E7679" w:rsidDel="002E4F26" w:rsidRDefault="004E7679" w:rsidP="00D55098">
      <w:pPr>
        <w:pStyle w:val="Bezmezer"/>
        <w:ind w:right="283"/>
        <w:rPr>
          <w:del w:id="287" w:author="janabask janabask" w:date="2021-09-14T23:46:00Z"/>
          <w:rFonts w:ascii="Arial" w:hAnsi="Arial" w:cs="Arial"/>
          <w:color w:val="C45911" w:themeColor="accent2" w:themeShade="BF"/>
          <w:sz w:val="32"/>
          <w:szCs w:val="32"/>
        </w:rPr>
      </w:pPr>
    </w:p>
    <w:p w14:paraId="1B533B95" w14:textId="76984F2B" w:rsidR="00F75C3F" w:rsidRDefault="00F75C3F">
      <w:pPr>
        <w:spacing w:after="160" w:line="259" w:lineRule="auto"/>
        <w:rPr>
          <w:rFonts w:cs="Arial"/>
          <w:color w:val="C45911" w:themeColor="accent2" w:themeShade="BF"/>
          <w:sz w:val="32"/>
          <w:szCs w:val="32"/>
        </w:rPr>
      </w:pPr>
      <w:del w:id="288" w:author="janabask janabask" w:date="2021-09-14T23:46:00Z">
        <w:r w:rsidDel="002E4F26">
          <w:rPr>
            <w:rFonts w:cs="Arial"/>
            <w:color w:val="C45911" w:themeColor="accent2" w:themeShade="BF"/>
            <w:sz w:val="32"/>
            <w:szCs w:val="32"/>
          </w:rPr>
          <w:br w:type="page"/>
        </w:r>
      </w:del>
    </w:p>
    <w:p w14:paraId="1E46B416" w14:textId="4D08E5F0" w:rsidR="00D55098" w:rsidRPr="00F75C3F" w:rsidRDefault="00D55098" w:rsidP="00D55098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 </w:t>
      </w:r>
      <w:r w:rsidR="00F75C3F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Část 3.) </w:t>
      </w:r>
      <w:r w:rsidR="006072F1" w:rsidRPr="00F75C3F">
        <w:rPr>
          <w:rFonts w:cs="Arial"/>
          <w:b/>
          <w:color w:val="C45911" w:themeColor="accent2" w:themeShade="BF"/>
          <w:sz w:val="32"/>
          <w:szCs w:val="32"/>
        </w:rPr>
        <w:t>T</w:t>
      </w:r>
      <w:r w:rsidRPr="00F75C3F">
        <w:rPr>
          <w:rFonts w:cs="Arial"/>
          <w:b/>
          <w:color w:val="C45911" w:themeColor="accent2" w:themeShade="BF"/>
          <w:sz w:val="32"/>
          <w:szCs w:val="32"/>
        </w:rPr>
        <w:t>vůrčí činnosti</w:t>
      </w:r>
      <w:r w:rsidR="00743EE4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související se vzdělávací činností</w:t>
      </w:r>
    </w:p>
    <w:p w14:paraId="5CC62331" w14:textId="4B805D56" w:rsidR="00E4296B" w:rsidRDefault="00E4296B" w:rsidP="00B769CE">
      <w:pPr>
        <w:ind w:right="454"/>
        <w:rPr>
          <w:rFonts w:cs="Arial"/>
          <w:color w:val="7030A0"/>
        </w:rPr>
      </w:pPr>
    </w:p>
    <w:p w14:paraId="5832832B" w14:textId="77777777" w:rsidR="00E4296B" w:rsidRPr="006965DC" w:rsidRDefault="00E4296B" w:rsidP="00B769CE">
      <w:pPr>
        <w:ind w:right="454"/>
        <w:rPr>
          <w:rFonts w:cs="Arial"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4D4B61" w:rsidRPr="0058573E" w14:paraId="7F191FDB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5045DD76" w14:textId="6FA08A36" w:rsidR="004D4B61" w:rsidRPr="00EE039E" w:rsidRDefault="004D4B6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Popis tvůrčí činnosti související se vzdělávací činností</w:t>
            </w:r>
          </w:p>
          <w:p w14:paraId="234DEA10" w14:textId="3DC017D9" w:rsidR="004D4B61" w:rsidRPr="00AC4575" w:rsidRDefault="004D4B61" w:rsidP="00B7586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popi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vůrčí činnosti promítající se do vzdělávací činnosti</w:t>
            </w:r>
            <w:r w:rsidR="00EB143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10916" w:rsidRPr="009A5A6E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 w:rsidR="00B7586F" w:rsidRPr="0073672B">
              <w:rPr>
                <w:rFonts w:ascii="Arial" w:hAnsi="Arial" w:cs="Arial"/>
                <w:i/>
                <w:sz w:val="16"/>
                <w:szCs w:val="16"/>
              </w:rPr>
              <w:t>letech 2017/18</w:t>
            </w:r>
            <w:r w:rsidR="00710916" w:rsidRPr="0073672B">
              <w:rPr>
                <w:rFonts w:ascii="Arial" w:hAnsi="Arial" w:cs="Arial"/>
                <w:i/>
                <w:sz w:val="16"/>
                <w:szCs w:val="16"/>
              </w:rPr>
              <w:t xml:space="preserve">-3 až </w:t>
            </w:r>
            <w:r w:rsidR="00B7586F" w:rsidRPr="0073672B">
              <w:rPr>
                <w:rFonts w:ascii="Arial" w:hAnsi="Arial" w:cs="Arial"/>
                <w:i/>
                <w:sz w:val="16"/>
                <w:szCs w:val="16"/>
              </w:rPr>
              <w:t>2020/21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projekt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, konferenc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, workshop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výstav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, koncert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studijní opor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skript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učebnic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didaktick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é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pomůck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aj.</w:t>
            </w:r>
            <w:r w:rsidR="005F3E2E">
              <w:rPr>
                <w:rFonts w:ascii="Arial" w:hAnsi="Arial" w:cs="Arial"/>
                <w:i/>
                <w:sz w:val="16"/>
                <w:szCs w:val="16"/>
              </w:rPr>
              <w:t xml:space="preserve"> – max. 3000 znaků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4D4B61" w:rsidRPr="0058573E" w14:paraId="3EADD762" w14:textId="77777777" w:rsidTr="00691411">
        <w:trPr>
          <w:trHeight w:val="2978"/>
        </w:trPr>
        <w:tc>
          <w:tcPr>
            <w:tcW w:w="9040" w:type="dxa"/>
          </w:tcPr>
          <w:p w14:paraId="215AB443" w14:textId="38691D0D" w:rsidR="004D4B61" w:rsidRPr="00B7586F" w:rsidRDefault="00E85A8A" w:rsidP="00B7586F">
            <w:pPr>
              <w:pStyle w:val="Bezmezer"/>
              <w:spacing w:before="120"/>
              <w:ind w:right="284"/>
              <w:rPr>
                <w:rFonts w:ascii="Arial" w:hAnsi="Arial" w:cs="Arial"/>
                <w:b/>
                <w:sz w:val="20"/>
              </w:rPr>
            </w:pPr>
            <w:r w:rsidRPr="00B7586F">
              <w:rPr>
                <w:rFonts w:ascii="Arial" w:hAnsi="Arial" w:cs="Arial"/>
                <w:b/>
                <w:sz w:val="20"/>
              </w:rPr>
              <w:t>Ústav školní pedagogiky, který zabezpečuje</w:t>
            </w:r>
            <w:r w:rsidR="00C60231" w:rsidRPr="00B7586F">
              <w:rPr>
                <w:rFonts w:ascii="Arial" w:hAnsi="Arial" w:cs="Arial"/>
                <w:b/>
                <w:sz w:val="20"/>
              </w:rPr>
              <w:t xml:space="preserve"> UMŠ</w:t>
            </w:r>
            <w:r w:rsidRPr="00B7586F">
              <w:rPr>
                <w:rFonts w:ascii="Arial" w:hAnsi="Arial" w:cs="Arial"/>
                <w:b/>
                <w:sz w:val="20"/>
              </w:rPr>
              <w:t xml:space="preserve">, realizoval několik projektů, z nichž následující mají úzkou vazbu na UMŠ </w:t>
            </w:r>
            <w:r w:rsidR="00AF275D" w:rsidRPr="00B7586F">
              <w:rPr>
                <w:rFonts w:ascii="Arial" w:hAnsi="Arial" w:cs="Arial"/>
                <w:b/>
                <w:sz w:val="20"/>
              </w:rPr>
              <w:t xml:space="preserve">s ohledem na </w:t>
            </w:r>
            <w:r w:rsidRPr="00B7586F">
              <w:rPr>
                <w:rFonts w:ascii="Arial" w:hAnsi="Arial" w:cs="Arial"/>
                <w:b/>
                <w:sz w:val="20"/>
              </w:rPr>
              <w:t>zaměření studia i profil absolventa:</w:t>
            </w:r>
          </w:p>
          <w:p w14:paraId="3E83EB51" w14:textId="338C4F7E" w:rsidR="00E85A8A" w:rsidRPr="00B7586F" w:rsidRDefault="00E85A8A" w:rsidP="00B7586F">
            <w:pPr>
              <w:spacing w:before="120"/>
              <w:jc w:val="both"/>
              <w:rPr>
                <w:rFonts w:cs="Arial"/>
              </w:rPr>
            </w:pPr>
            <w:r w:rsidRPr="00B7586F">
              <w:rPr>
                <w:rFonts w:cs="Arial"/>
              </w:rPr>
              <w:t xml:space="preserve">- Projekt TA ČR TL02000331 </w:t>
            </w:r>
            <w:r w:rsidRPr="00B7586F">
              <w:rPr>
                <w:rFonts w:cs="Arial"/>
                <w:i/>
              </w:rPr>
              <w:t>Koncepce vzdělávání pro generaci Alfa s využitím badatelských principů učení se v mateřské škole</w:t>
            </w:r>
            <w:r w:rsidRPr="00B7586F">
              <w:rPr>
                <w:rFonts w:cs="Arial"/>
              </w:rPr>
              <w:t xml:space="preserve">, 2019 </w:t>
            </w:r>
            <w:r w:rsidR="00A82300">
              <w:rPr>
                <w:rFonts w:cs="Arial"/>
              </w:rPr>
              <w:t>–</w:t>
            </w:r>
            <w:r w:rsidRPr="00B7586F">
              <w:rPr>
                <w:rFonts w:cs="Arial"/>
              </w:rPr>
              <w:t xml:space="preserve"> 2020</w:t>
            </w:r>
            <w:r w:rsidR="00A82300">
              <w:rPr>
                <w:rFonts w:cs="Arial"/>
              </w:rPr>
              <w:t>.</w:t>
            </w:r>
          </w:p>
          <w:p w14:paraId="3939EC63" w14:textId="5466F373" w:rsidR="00E85A8A" w:rsidRPr="00B7586F" w:rsidRDefault="00E85A8A" w:rsidP="00B7586F">
            <w:pPr>
              <w:spacing w:before="120"/>
              <w:jc w:val="both"/>
              <w:rPr>
                <w:rFonts w:cs="Arial"/>
              </w:rPr>
            </w:pPr>
            <w:r w:rsidRPr="00B7586F">
              <w:rPr>
                <w:rFonts w:cs="Arial"/>
              </w:rPr>
              <w:t xml:space="preserve">- Projekt Fondu vzdělávací politiky MŠMT </w:t>
            </w:r>
            <w:r w:rsidRPr="00B7586F">
              <w:rPr>
                <w:rFonts w:cs="Arial"/>
                <w:i/>
              </w:rPr>
              <w:t>Předcházení šoku z reality u budoucích učitelů mateřských a základních škol</w:t>
            </w:r>
            <w:r w:rsidR="00BF66EF" w:rsidRPr="00B7586F">
              <w:rPr>
                <w:rFonts w:cs="Arial"/>
                <w:i/>
              </w:rPr>
              <w:t>,</w:t>
            </w:r>
            <w:r w:rsidRPr="00B7586F">
              <w:rPr>
                <w:rFonts w:cs="Arial"/>
              </w:rPr>
              <w:t xml:space="preserve"> 2017</w:t>
            </w:r>
            <w:r w:rsidR="003C2D48">
              <w:rPr>
                <w:rFonts w:cs="Arial"/>
              </w:rPr>
              <w:t xml:space="preserve"> - </w:t>
            </w:r>
            <w:r w:rsidRPr="00B7586F">
              <w:rPr>
                <w:rFonts w:cs="Arial"/>
              </w:rPr>
              <w:t>2020</w:t>
            </w:r>
            <w:r w:rsidR="00A82300">
              <w:rPr>
                <w:rFonts w:cs="Arial"/>
              </w:rPr>
              <w:t>.</w:t>
            </w:r>
          </w:p>
          <w:p w14:paraId="48B8563D" w14:textId="7C0782CB" w:rsidR="00AF275D" w:rsidRDefault="00E85A8A" w:rsidP="00B7586F">
            <w:pPr>
              <w:pStyle w:val="Default"/>
              <w:spacing w:before="120"/>
              <w:rPr>
                <w:ins w:id="289" w:author="janabask janabask" w:date="2021-09-15T09:37:00Z"/>
                <w:rFonts w:ascii="Arial" w:hAnsi="Arial" w:cs="Arial"/>
                <w:color w:val="auto"/>
                <w:sz w:val="20"/>
                <w:szCs w:val="20"/>
              </w:rPr>
            </w:pPr>
            <w:r w:rsidRPr="00B7586F">
              <w:rPr>
                <w:rFonts w:ascii="Arial" w:hAnsi="Arial" w:cs="Arial"/>
                <w:color w:val="auto"/>
                <w:sz w:val="20"/>
                <w:szCs w:val="20"/>
              </w:rPr>
              <w:t>- Projekt</w:t>
            </w:r>
            <w:r w:rsidR="00BF66EF" w:rsidRPr="00B7586F">
              <w:rPr>
                <w:rFonts w:ascii="Arial" w:hAnsi="Arial" w:cs="Arial"/>
                <w:color w:val="auto"/>
                <w:sz w:val="20"/>
                <w:szCs w:val="20"/>
              </w:rPr>
              <w:t xml:space="preserve"> OP VVV </w:t>
            </w:r>
            <w:r w:rsidR="00BF66EF" w:rsidRPr="0071005B">
              <w:rPr>
                <w:rFonts w:ascii="Arial" w:hAnsi="Arial" w:cs="Arial"/>
                <w:i/>
                <w:color w:val="auto"/>
                <w:sz w:val="20"/>
                <w:szCs w:val="20"/>
              </w:rPr>
              <w:t>Fakultní učitel jako facilitátor kvalitní přípravy budoucích učitelů mateřských škol a 1. stupně základních škol</w:t>
            </w:r>
            <w:r w:rsidR="00BF66EF" w:rsidRPr="00B7586F">
              <w:rPr>
                <w:rFonts w:ascii="Arial" w:hAnsi="Arial" w:cs="Arial"/>
                <w:color w:val="auto"/>
                <w:sz w:val="20"/>
                <w:szCs w:val="20"/>
              </w:rPr>
              <w:t>, 2020 -</w:t>
            </w:r>
            <w:ins w:id="290" w:author="janabask janabask" w:date="2021-09-15T09:36:00Z">
              <w:r w:rsidR="003C2D48">
                <w:rPr>
                  <w:rFonts w:ascii="Arial" w:hAnsi="Arial" w:cs="Arial"/>
                  <w:color w:val="auto"/>
                  <w:sz w:val="20"/>
                  <w:szCs w:val="20"/>
                </w:rPr>
                <w:t xml:space="preserve"> </w:t>
              </w:r>
            </w:ins>
            <w:r w:rsidR="00BF66EF" w:rsidRPr="00B7586F">
              <w:rPr>
                <w:rFonts w:ascii="Arial" w:hAnsi="Arial" w:cs="Arial"/>
                <w:color w:val="auto"/>
                <w:sz w:val="20"/>
                <w:szCs w:val="20"/>
              </w:rPr>
              <w:t>2022</w:t>
            </w:r>
            <w:r w:rsidR="00A82300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  <w:p w14:paraId="4731A892" w14:textId="1C572DD9" w:rsidR="003C2D48" w:rsidRPr="003C2D48" w:rsidRDefault="003C2D48" w:rsidP="00B7586F">
            <w:pPr>
              <w:pStyle w:val="Default"/>
              <w:spacing w:before="120"/>
              <w:rPr>
                <w:ins w:id="291" w:author="janabask janabask" w:date="2021-09-15T09:37:00Z"/>
                <w:rFonts w:ascii="Arial" w:hAnsi="Arial" w:cs="Arial"/>
                <w:color w:val="auto"/>
                <w:sz w:val="20"/>
                <w:szCs w:val="20"/>
              </w:rPr>
            </w:pPr>
            <w:ins w:id="292" w:author="janabask janabask" w:date="2021-09-15T09:37:00Z">
              <w:r w:rsidRPr="003C2D48">
                <w:rPr>
                  <w:rFonts w:ascii="Arial" w:hAnsi="Arial" w:cs="Arial"/>
                  <w:color w:val="auto"/>
                  <w:sz w:val="20"/>
                  <w:szCs w:val="20"/>
                </w:rPr>
                <w:t>V roce 2020/21 byly podány následující projekty:</w:t>
              </w:r>
            </w:ins>
          </w:p>
          <w:p w14:paraId="5786ACF5" w14:textId="4075F7F0" w:rsidR="003C2D48" w:rsidRPr="003C2D48" w:rsidRDefault="003C2D48" w:rsidP="00B7586F">
            <w:pPr>
              <w:pStyle w:val="Default"/>
              <w:spacing w:before="120"/>
              <w:rPr>
                <w:ins w:id="293" w:author="janabask janabask" w:date="2021-09-15T09:38:00Z"/>
                <w:rFonts w:ascii="Arial" w:hAnsi="Arial" w:cs="Arial"/>
                <w:color w:val="auto"/>
                <w:sz w:val="20"/>
                <w:szCs w:val="20"/>
              </w:rPr>
            </w:pPr>
            <w:ins w:id="294" w:author="janabask janabask" w:date="2021-09-15T09:37:00Z">
              <w:r w:rsidRPr="003C2D48">
                <w:rPr>
                  <w:rFonts w:ascii="Arial" w:hAnsi="Arial" w:cs="Arial"/>
                  <w:color w:val="auto"/>
                  <w:sz w:val="20"/>
                  <w:szCs w:val="20"/>
                </w:rPr>
                <w:t xml:space="preserve">Projekt TA </w:t>
              </w:r>
            </w:ins>
            <w:ins w:id="295" w:author="janabask janabask" w:date="2021-09-15T09:38:00Z">
              <w:r w:rsidRPr="003C2D48">
                <w:rPr>
                  <w:rFonts w:ascii="Arial" w:hAnsi="Arial" w:cs="Arial"/>
                  <w:color w:val="auto"/>
                  <w:sz w:val="20"/>
                  <w:szCs w:val="20"/>
                </w:rPr>
                <w:t xml:space="preserve">ČR </w:t>
              </w:r>
            </w:ins>
            <w:ins w:id="296" w:author="janabask janabask" w:date="2021-09-15T09:40:00Z">
              <w:r w:rsidRPr="00623D89">
                <w:rPr>
                  <w:rFonts w:ascii="Arial" w:hAnsi="Arial" w:cs="Arial"/>
                  <w:sz w:val="20"/>
                  <w:szCs w:val="20"/>
                </w:rPr>
                <w:t xml:space="preserve">TL05000260 </w:t>
              </w:r>
              <w:r w:rsidRPr="00623D89">
                <w:rPr>
                  <w:rFonts w:ascii="Arial" w:hAnsi="Arial" w:cs="Arial"/>
                  <w:i/>
                  <w:sz w:val="20"/>
                  <w:szCs w:val="20"/>
                </w:rPr>
                <w:t>Virtuální mateřská škola pro děti generace Alfa</w:t>
              </w:r>
            </w:ins>
            <w:ins w:id="297" w:author="janabask janabask" w:date="2021-09-15T09:41:00Z">
              <w:r>
                <w:rPr>
                  <w:rFonts w:ascii="Arial" w:hAnsi="Arial" w:cs="Arial"/>
                  <w:sz w:val="20"/>
                  <w:szCs w:val="20"/>
                </w:rPr>
                <w:t>, 2021 - 2022.</w:t>
              </w:r>
            </w:ins>
          </w:p>
          <w:p w14:paraId="10CC4CA5" w14:textId="04DE8354" w:rsidR="003C2D48" w:rsidRPr="00B15287" w:rsidRDefault="003C2D48" w:rsidP="00B7586F">
            <w:pPr>
              <w:pStyle w:val="Default"/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ins w:id="298" w:author="janabask janabask" w:date="2021-09-15T09:38:00Z">
              <w:r w:rsidRPr="00B15287">
                <w:rPr>
                  <w:rFonts w:ascii="Arial" w:hAnsi="Arial" w:cs="Arial"/>
                  <w:color w:val="auto"/>
                  <w:sz w:val="20"/>
                  <w:szCs w:val="20"/>
                </w:rPr>
                <w:t>Projekt GA ČR</w:t>
              </w:r>
            </w:ins>
            <w:ins w:id="299" w:author="janabask janabask" w:date="2021-09-15T10:02:00Z">
              <w:r w:rsidR="00B15287">
                <w:rPr>
                  <w:rFonts w:ascii="Arial" w:hAnsi="Arial" w:cs="Arial"/>
                  <w:color w:val="auto"/>
                  <w:sz w:val="20"/>
                  <w:szCs w:val="20"/>
                </w:rPr>
                <w:t xml:space="preserve"> 22-19039S </w:t>
              </w:r>
              <w:r w:rsidR="00B15287" w:rsidRPr="00623D89">
                <w:rPr>
                  <w:rFonts w:ascii="Arial" w:hAnsi="Arial" w:cs="Arial"/>
                  <w:i/>
                  <w:color w:val="auto"/>
                  <w:sz w:val="20"/>
                  <w:szCs w:val="20"/>
                </w:rPr>
                <w:t>Spirituální gramotnost v preprimárním a primárním vzdělávání</w:t>
              </w:r>
            </w:ins>
            <w:ins w:id="300" w:author="janabask janabask" w:date="2021-09-15T10:03:00Z">
              <w:r w:rsidR="00B15287" w:rsidRPr="00623D89">
                <w:rPr>
                  <w:rFonts w:ascii="Arial" w:hAnsi="Arial" w:cs="Arial"/>
                  <w:i/>
                  <w:color w:val="auto"/>
                  <w:sz w:val="20"/>
                  <w:szCs w:val="20"/>
                </w:rPr>
                <w:t>: transdisciplinární přístup</w:t>
              </w:r>
              <w:r w:rsidR="00B15287">
                <w:rPr>
                  <w:rFonts w:ascii="Arial" w:hAnsi="Arial" w:cs="Arial"/>
                  <w:color w:val="auto"/>
                  <w:sz w:val="20"/>
                  <w:szCs w:val="20"/>
                </w:rPr>
                <w:t>, 2022 - 2024.</w:t>
              </w:r>
            </w:ins>
          </w:p>
          <w:p w14:paraId="2DCDC05C" w14:textId="28D27176" w:rsidR="00AF275D" w:rsidRPr="00B7586F" w:rsidRDefault="00AF275D" w:rsidP="00B752B4">
            <w:pPr>
              <w:pStyle w:val="Default"/>
              <w:spacing w:before="1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B7586F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Realizovány byly i projekty IGA (Interní grantová agentura) s podporou </w:t>
            </w:r>
            <w:r w:rsidR="00B7586F" w:rsidRPr="00B7586F">
              <w:rPr>
                <w:rFonts w:ascii="Arial" w:hAnsi="Arial" w:cs="Arial"/>
                <w:b/>
                <w:color w:val="auto"/>
                <w:sz w:val="20"/>
                <w:szCs w:val="20"/>
              </w:rPr>
              <w:t>UTB</w:t>
            </w:r>
            <w:r w:rsidR="00A82300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a</w:t>
            </w:r>
            <w:r w:rsidR="00B7586F" w:rsidRPr="00B7586F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s úzkou vazbou na UMŠ</w:t>
            </w:r>
            <w:r w:rsidR="00A82300">
              <w:rPr>
                <w:rFonts w:ascii="Arial" w:hAnsi="Arial" w:cs="Arial"/>
                <w:b/>
                <w:color w:val="auto"/>
                <w:sz w:val="20"/>
                <w:szCs w:val="20"/>
              </w:rPr>
              <w:t>,</w:t>
            </w:r>
            <w:r w:rsidR="00B7586F" w:rsidRPr="00B7586F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například:</w:t>
            </w:r>
          </w:p>
          <w:p w14:paraId="37D038A8" w14:textId="199B01ED" w:rsidR="00B7586F" w:rsidRPr="00B7586F" w:rsidRDefault="00B7586F" w:rsidP="00B752B4">
            <w:pPr>
              <w:suppressAutoHyphens/>
              <w:autoSpaceDN w:val="0"/>
              <w:spacing w:before="120"/>
              <w:ind w:right="120"/>
              <w:jc w:val="both"/>
              <w:textAlignment w:val="baseline"/>
              <w:rPr>
                <w:rFonts w:cs="Arial"/>
              </w:rPr>
            </w:pPr>
            <w:r w:rsidRPr="00B7586F">
              <w:rPr>
                <w:rFonts w:cs="Arial"/>
              </w:rPr>
              <w:t xml:space="preserve">IGA/FHS/2015/004 </w:t>
            </w:r>
            <w:r w:rsidRPr="00B7586F">
              <w:rPr>
                <w:rFonts w:cs="Arial"/>
                <w:i/>
              </w:rPr>
              <w:t>Profesionalizace studentek učitelství pro mateřské školy</w:t>
            </w:r>
            <w:r w:rsidRPr="00B7586F">
              <w:rPr>
                <w:rFonts w:cs="Arial"/>
              </w:rPr>
              <w:t>, h</w:t>
            </w:r>
            <w:r w:rsidRPr="00B7586F">
              <w:rPr>
                <w:rFonts w:eastAsia="Times New Roman" w:cs="Arial"/>
              </w:rPr>
              <w:t xml:space="preserve">lavní řešitel: </w:t>
            </w:r>
            <w:r w:rsidR="00215FBD">
              <w:rPr>
                <w:rFonts w:eastAsia="Times New Roman" w:cs="Arial"/>
              </w:rPr>
              <w:t>prof</w:t>
            </w:r>
            <w:r w:rsidRPr="00B7586F">
              <w:rPr>
                <w:rFonts w:eastAsia="Times New Roman" w:cs="Arial"/>
              </w:rPr>
              <w:t>. PaedDr. Adriana Wiegerová, PhD., řešitelé: prof. PhDr. Peter Gavora, CSc.;</w:t>
            </w:r>
          </w:p>
          <w:p w14:paraId="4A1A5B20" w14:textId="6F2509B0" w:rsidR="00B7586F" w:rsidRPr="00B7586F" w:rsidRDefault="00B7586F" w:rsidP="00B752B4">
            <w:pPr>
              <w:suppressAutoHyphens/>
              <w:autoSpaceDN w:val="0"/>
              <w:spacing w:before="120"/>
              <w:ind w:right="120"/>
              <w:jc w:val="both"/>
              <w:textAlignment w:val="baseline"/>
              <w:rPr>
                <w:rFonts w:eastAsia="Times New Roman" w:cs="Arial"/>
              </w:rPr>
            </w:pPr>
            <w:r w:rsidRPr="00B7586F">
              <w:rPr>
                <w:rFonts w:cs="Arial"/>
              </w:rPr>
              <w:t xml:space="preserve">IGA/FHS/2015/009 </w:t>
            </w:r>
            <w:r w:rsidRPr="00B7586F">
              <w:rPr>
                <w:rFonts w:cs="Arial"/>
                <w:i/>
              </w:rPr>
              <w:t>Univerzitní mateřská škola – případová studie</w:t>
            </w:r>
            <w:r w:rsidRPr="00B7586F">
              <w:rPr>
                <w:rFonts w:cs="Arial"/>
              </w:rPr>
              <w:t>, h</w:t>
            </w:r>
            <w:r w:rsidRPr="00B7586F">
              <w:rPr>
                <w:rFonts w:eastAsia="Times New Roman" w:cs="Arial"/>
              </w:rPr>
              <w:t>lavní řešitel: doc. PaedDr. Jana Majerčíková, PhD.; řešitelé: MSP Bc. Anna Rebendová;</w:t>
            </w:r>
          </w:p>
          <w:p w14:paraId="7E2CEA93" w14:textId="6AA5A462" w:rsidR="00B7586F" w:rsidRPr="00B7586F" w:rsidRDefault="00B7586F" w:rsidP="00B752B4">
            <w:pPr>
              <w:autoSpaceDN w:val="0"/>
              <w:spacing w:before="120"/>
              <w:jc w:val="both"/>
              <w:rPr>
                <w:rFonts w:cs="Arial"/>
              </w:rPr>
            </w:pPr>
            <w:r w:rsidRPr="00B7586F">
              <w:rPr>
                <w:rFonts w:cs="Arial"/>
              </w:rPr>
              <w:t xml:space="preserve">IGA/FHS/2019/002 </w:t>
            </w:r>
            <w:r w:rsidRPr="00B7586F">
              <w:rPr>
                <w:rFonts w:cs="Arial"/>
                <w:i/>
              </w:rPr>
              <w:t>Evoluce profesních trajektorií učitelů mateřských a základních škol</w:t>
            </w:r>
            <w:r w:rsidRPr="00B7586F">
              <w:rPr>
                <w:rFonts w:cs="Arial"/>
              </w:rPr>
              <w:t xml:space="preserve">, hlavní řešitel: </w:t>
            </w:r>
            <w:r w:rsidR="00215FBD">
              <w:rPr>
                <w:rFonts w:cs="Arial"/>
              </w:rPr>
              <w:t>prof</w:t>
            </w:r>
            <w:r w:rsidRPr="00B7586F">
              <w:rPr>
                <w:rFonts w:cs="Arial"/>
              </w:rPr>
              <w:t xml:space="preserve">. PaedDr. Adriana Wiegerová, PhD., PhDr. Petra Trávníčková, řešitelé: Mgr. Beáta Deutscherová, MBA, Mgr. Marta Koutníková. </w:t>
            </w:r>
          </w:p>
          <w:p w14:paraId="71AB2CA1" w14:textId="6D3D0238" w:rsidR="00B7586F" w:rsidRPr="00B7586F" w:rsidRDefault="00B7586F" w:rsidP="00B752B4">
            <w:pPr>
              <w:autoSpaceDN w:val="0"/>
              <w:spacing w:before="120"/>
              <w:jc w:val="both"/>
              <w:rPr>
                <w:rFonts w:cs="Arial"/>
              </w:rPr>
            </w:pPr>
            <w:r w:rsidRPr="00B7586F">
              <w:rPr>
                <w:rFonts w:eastAsia="Times New Roman" w:cs="Arial"/>
                <w:lang w:eastAsia="cs-CZ"/>
              </w:rPr>
              <w:t xml:space="preserve">IGA/FHS/2020/001 </w:t>
            </w:r>
            <w:r w:rsidRPr="00B7586F">
              <w:rPr>
                <w:rFonts w:eastAsia="Times New Roman" w:cs="Arial"/>
                <w:i/>
                <w:lang w:eastAsia="cs-CZ"/>
              </w:rPr>
              <w:t>Analýza aplikačních bakalářských prací studentů Učitelství pro mateřské školy</w:t>
            </w:r>
            <w:r>
              <w:rPr>
                <w:rFonts w:eastAsia="Times New Roman" w:cs="Arial"/>
                <w:lang w:eastAsia="cs-CZ"/>
              </w:rPr>
              <w:t xml:space="preserve">, </w:t>
            </w:r>
            <w:r w:rsidRPr="00B7586F">
              <w:rPr>
                <w:rFonts w:cs="Arial"/>
              </w:rPr>
              <w:t>hlavní řešitel:</w:t>
            </w:r>
            <w:r w:rsidRPr="00B7586F">
              <w:rPr>
                <w:rFonts w:eastAsia="Times New Roman" w:cs="Arial"/>
                <w:lang w:eastAsia="cs-CZ"/>
              </w:rPr>
              <w:t xml:space="preserve"> PhDr. Hana Navrátilová, Ph.D.</w:t>
            </w:r>
            <w:r w:rsidRPr="00B7586F">
              <w:rPr>
                <w:rFonts w:cs="Arial"/>
              </w:rPr>
              <w:t>, řešitelé:</w:t>
            </w:r>
            <w:r>
              <w:rPr>
                <w:rFonts w:cs="Arial"/>
              </w:rPr>
              <w:t xml:space="preserve"> </w:t>
            </w:r>
            <w:r w:rsidRPr="00B7586F">
              <w:rPr>
                <w:rFonts w:eastAsia="Times New Roman" w:cs="Arial"/>
                <w:lang w:eastAsia="cs-CZ"/>
              </w:rPr>
              <w:t xml:space="preserve">PhDr. Andrea Dalajková; </w:t>
            </w:r>
            <w:r w:rsidR="00215FBD">
              <w:rPr>
                <w:rFonts w:eastAsia="Times New Roman" w:cs="Arial"/>
                <w:lang w:eastAsia="cs-CZ"/>
              </w:rPr>
              <w:t>Mgr</w:t>
            </w:r>
            <w:r w:rsidRPr="00B7586F">
              <w:rPr>
                <w:rFonts w:eastAsia="Times New Roman" w:cs="Arial"/>
                <w:lang w:eastAsia="cs-CZ"/>
              </w:rPr>
              <w:t>. Anita Machová; Bc. Petra Jiříčková</w:t>
            </w:r>
            <w:r>
              <w:rPr>
                <w:rFonts w:eastAsia="Times New Roman" w:cs="Arial"/>
                <w:lang w:eastAsia="cs-CZ"/>
              </w:rPr>
              <w:t>.</w:t>
            </w:r>
          </w:p>
          <w:p w14:paraId="16A760D5" w14:textId="6A097CC6" w:rsidR="00B7586F" w:rsidRDefault="00B7586F" w:rsidP="00B752B4">
            <w:pPr>
              <w:shd w:val="clear" w:color="auto" w:fill="FFFFFF"/>
              <w:spacing w:before="120"/>
              <w:jc w:val="both"/>
              <w:outlineLvl w:val="3"/>
              <w:rPr>
                <w:rFonts w:eastAsia="Times New Roman" w:cs="Arial"/>
                <w:lang w:eastAsia="cs-CZ"/>
              </w:rPr>
            </w:pPr>
            <w:r w:rsidRPr="00B7586F">
              <w:rPr>
                <w:rFonts w:eastAsia="Times New Roman" w:cs="Arial"/>
                <w:lang w:eastAsia="cs-CZ"/>
              </w:rPr>
              <w:t xml:space="preserve">IGA/FHS/2020/002 </w:t>
            </w:r>
            <w:r w:rsidRPr="00B7586F">
              <w:rPr>
                <w:rFonts w:eastAsia="Times New Roman" w:cs="Arial"/>
                <w:i/>
                <w:lang w:eastAsia="cs-CZ"/>
              </w:rPr>
              <w:t>Postoje rodičov k predškolskému vzdelavániu v podmienka</w:t>
            </w:r>
            <w:r w:rsidRPr="0071005B">
              <w:rPr>
                <w:rFonts w:eastAsia="Times New Roman" w:cs="Arial"/>
                <w:i/>
                <w:lang w:eastAsia="cs-CZ"/>
              </w:rPr>
              <w:t>ch Českej a Slovenskej republik</w:t>
            </w:r>
            <w:r w:rsidR="0071005B">
              <w:rPr>
                <w:rFonts w:eastAsia="Times New Roman" w:cs="Arial"/>
                <w:i/>
                <w:lang w:eastAsia="cs-CZ"/>
              </w:rPr>
              <w:t>y</w:t>
            </w:r>
            <w:r>
              <w:rPr>
                <w:rFonts w:eastAsia="Times New Roman" w:cs="Arial"/>
                <w:lang w:eastAsia="cs-CZ"/>
              </w:rPr>
              <w:t xml:space="preserve">, </w:t>
            </w:r>
            <w:r w:rsidRPr="00B7586F">
              <w:rPr>
                <w:rFonts w:cs="Arial"/>
              </w:rPr>
              <w:t xml:space="preserve">hlavní řešitel: </w:t>
            </w:r>
            <w:r w:rsidRPr="00B7586F">
              <w:rPr>
                <w:rFonts w:eastAsia="Times New Roman" w:cs="Arial"/>
                <w:lang w:eastAsia="cs-CZ"/>
              </w:rPr>
              <w:t>PhDr. Beata Horníčková</w:t>
            </w:r>
            <w:r w:rsidRPr="00B7586F">
              <w:rPr>
                <w:rFonts w:cs="Arial"/>
              </w:rPr>
              <w:t xml:space="preserve">, řešitelé: </w:t>
            </w:r>
            <w:r w:rsidR="00DC509E" w:rsidRPr="00B7586F">
              <w:rPr>
                <w:rFonts w:eastAsia="Times New Roman" w:cs="Arial"/>
                <w:lang w:eastAsia="cs-CZ"/>
              </w:rPr>
              <w:t>doc. PaedDr. Jana Majerčíková, PhD.</w:t>
            </w:r>
            <w:r w:rsidR="0071005B">
              <w:rPr>
                <w:rFonts w:eastAsia="Times New Roman" w:cs="Arial"/>
                <w:lang w:eastAsia="cs-CZ"/>
              </w:rPr>
              <w:t xml:space="preserve"> </w:t>
            </w:r>
            <w:r w:rsidR="00DC509E">
              <w:rPr>
                <w:rFonts w:eastAsia="Times New Roman" w:cs="Arial"/>
                <w:lang w:eastAsia="cs-CZ"/>
              </w:rPr>
              <w:t xml:space="preserve">(garant </w:t>
            </w:r>
            <w:r w:rsidR="00C60231">
              <w:rPr>
                <w:rFonts w:eastAsia="Times New Roman" w:cs="Arial"/>
                <w:lang w:eastAsia="cs-CZ"/>
              </w:rPr>
              <w:t>p</w:t>
            </w:r>
            <w:r w:rsidR="00DC509E">
              <w:rPr>
                <w:rFonts w:eastAsia="Times New Roman" w:cs="Arial"/>
                <w:lang w:eastAsia="cs-CZ"/>
              </w:rPr>
              <w:t xml:space="preserve">rojektu), </w:t>
            </w:r>
            <w:r w:rsidR="00DC509E" w:rsidRPr="00B7586F">
              <w:rPr>
                <w:rFonts w:eastAsia="Times New Roman" w:cs="Arial"/>
                <w:lang w:eastAsia="cs-CZ"/>
              </w:rPr>
              <w:t>PaedDr. Soňa Lorencová</w:t>
            </w:r>
            <w:r w:rsidR="00DC509E">
              <w:rPr>
                <w:rFonts w:eastAsia="Times New Roman" w:cs="Arial"/>
                <w:lang w:eastAsia="cs-CZ"/>
              </w:rPr>
              <w:t>.</w:t>
            </w:r>
          </w:p>
          <w:p w14:paraId="68061783" w14:textId="354E06FD" w:rsidR="00CE3DF1" w:rsidRDefault="00CE3DF1" w:rsidP="00B752B4">
            <w:pPr>
              <w:shd w:val="clear" w:color="auto" w:fill="FFFFFF"/>
              <w:spacing w:before="120"/>
              <w:jc w:val="both"/>
              <w:outlineLvl w:val="3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 xml:space="preserve">Všechny projekty </w:t>
            </w:r>
            <w:r w:rsidR="007A6A7A">
              <w:rPr>
                <w:rFonts w:eastAsia="Times New Roman" w:cs="Arial"/>
                <w:lang w:eastAsia="cs-CZ"/>
              </w:rPr>
              <w:t>přispívají k rozvoji studijního programu jednak v rovině obsahu a inovace výuky předmětů, ale i v personální oblasti, při zkvalitňování personálního zázemí programu. Jeho výsledky zabezpečují úzké propojení s edukační realitou mateřské školy, na kterou jsou studenti připravován</w:t>
            </w:r>
            <w:r w:rsidR="00215FBD">
              <w:rPr>
                <w:rFonts w:eastAsia="Times New Roman" w:cs="Arial"/>
                <w:lang w:eastAsia="cs-CZ"/>
              </w:rPr>
              <w:t>i</w:t>
            </w:r>
            <w:r w:rsidR="007A6A7A">
              <w:rPr>
                <w:rFonts w:eastAsia="Times New Roman" w:cs="Arial"/>
                <w:lang w:eastAsia="cs-CZ"/>
              </w:rPr>
              <w:t>.</w:t>
            </w:r>
          </w:p>
          <w:p w14:paraId="67363589" w14:textId="20308970" w:rsidR="007A6A7A" w:rsidRPr="00382E48" w:rsidRDefault="007A6A7A" w:rsidP="00B752B4">
            <w:pPr>
              <w:shd w:val="clear" w:color="auto" w:fill="FFFFFF"/>
              <w:spacing w:before="120"/>
              <w:jc w:val="both"/>
              <w:outlineLvl w:val="3"/>
              <w:rPr>
                <w:rFonts w:eastAsia="Times New Roman" w:cs="Arial"/>
                <w:b/>
                <w:lang w:eastAsia="cs-CZ"/>
              </w:rPr>
            </w:pPr>
            <w:r w:rsidRPr="00382E48">
              <w:rPr>
                <w:rFonts w:eastAsia="Times New Roman" w:cs="Arial"/>
                <w:b/>
                <w:lang w:eastAsia="cs-CZ"/>
              </w:rPr>
              <w:t>Klíčové publikační projektové výstupy, které jsou při realizaci UMŠ využívány</w:t>
            </w:r>
            <w:r w:rsidR="00215FBD" w:rsidRPr="00382E48">
              <w:rPr>
                <w:rFonts w:eastAsia="Times New Roman" w:cs="Arial"/>
                <w:b/>
                <w:lang w:eastAsia="cs-CZ"/>
              </w:rPr>
              <w:t>,</w:t>
            </w:r>
            <w:r w:rsidR="00B752B4" w:rsidRPr="00382E48">
              <w:rPr>
                <w:rFonts w:eastAsia="Times New Roman" w:cs="Arial"/>
                <w:b/>
                <w:lang w:eastAsia="cs-CZ"/>
              </w:rPr>
              <w:t xml:space="preserve"> vznikl</w:t>
            </w:r>
            <w:r w:rsidR="00215FBD" w:rsidRPr="00382E48">
              <w:rPr>
                <w:rFonts w:eastAsia="Times New Roman" w:cs="Arial"/>
                <w:b/>
                <w:lang w:eastAsia="cs-CZ"/>
              </w:rPr>
              <w:t>y</w:t>
            </w:r>
            <w:r w:rsidR="00B752B4" w:rsidRPr="00382E48">
              <w:rPr>
                <w:rFonts w:eastAsia="Times New Roman" w:cs="Arial"/>
                <w:b/>
                <w:lang w:eastAsia="cs-CZ"/>
              </w:rPr>
              <w:t xml:space="preserve"> v horizontu uplynulých let a stal</w:t>
            </w:r>
            <w:r w:rsidR="00215FBD" w:rsidRPr="00382E48">
              <w:rPr>
                <w:rFonts w:eastAsia="Times New Roman" w:cs="Arial"/>
                <w:b/>
                <w:lang w:eastAsia="cs-CZ"/>
              </w:rPr>
              <w:t>y</w:t>
            </w:r>
            <w:r w:rsidR="00B752B4" w:rsidRPr="00382E48">
              <w:rPr>
                <w:rFonts w:eastAsia="Times New Roman" w:cs="Arial"/>
                <w:b/>
                <w:lang w:eastAsia="cs-CZ"/>
              </w:rPr>
              <w:t xml:space="preserve"> se jeho důležitou součást</w:t>
            </w:r>
            <w:r w:rsidR="00C60231" w:rsidRPr="00382E48">
              <w:rPr>
                <w:rFonts w:eastAsia="Times New Roman" w:cs="Arial"/>
                <w:b/>
                <w:lang w:eastAsia="cs-CZ"/>
              </w:rPr>
              <w:t>í</w:t>
            </w:r>
            <w:ins w:id="301" w:author="janabask janabask" w:date="2021-09-15T09:47:00Z">
              <w:r w:rsidR="0057234F">
                <w:rPr>
                  <w:rFonts w:eastAsia="Times New Roman" w:cs="Arial"/>
                  <w:b/>
                  <w:lang w:eastAsia="cs-CZ"/>
                </w:rPr>
                <w:t xml:space="preserve"> </w:t>
              </w:r>
              <w:r w:rsidR="0057234F" w:rsidRPr="00623D89">
                <w:rPr>
                  <w:rFonts w:eastAsia="Times New Roman" w:cs="Arial"/>
                  <w:i/>
                  <w:lang w:eastAsia="cs-CZ"/>
                </w:rPr>
                <w:t>(titu</w:t>
              </w:r>
            </w:ins>
            <w:ins w:id="302" w:author="Majerčík Jakub (211662)" w:date="2021-09-15T17:03:00Z">
              <w:r w:rsidR="00DB2A9C">
                <w:rPr>
                  <w:rFonts w:eastAsia="Times New Roman" w:cs="Arial"/>
                  <w:i/>
                  <w:lang w:eastAsia="cs-CZ"/>
                </w:rPr>
                <w:t>l</w:t>
              </w:r>
            </w:ins>
            <w:ins w:id="303" w:author="janabask janabask" w:date="2021-09-15T09:47:00Z">
              <w:del w:id="304" w:author="Majerčík Jakub (211662)" w:date="2021-09-15T17:03:00Z">
                <w:r w:rsidR="0057234F" w:rsidRPr="00623D89" w:rsidDel="00DB2A9C">
                  <w:rPr>
                    <w:rFonts w:eastAsia="Times New Roman" w:cs="Arial"/>
                    <w:i/>
                    <w:lang w:eastAsia="cs-CZ"/>
                  </w:rPr>
                  <w:delText>t</w:delText>
                </w:r>
              </w:del>
              <w:r w:rsidR="0057234F" w:rsidRPr="00623D89">
                <w:rPr>
                  <w:rFonts w:eastAsia="Times New Roman" w:cs="Arial"/>
                  <w:i/>
                  <w:lang w:eastAsia="cs-CZ"/>
                </w:rPr>
                <w:t>y jsou uváděny podle normy APA zaužívané při publikování v</w:t>
              </w:r>
            </w:ins>
            <w:ins w:id="305" w:author="janabask janabask" w:date="2021-09-15T09:48:00Z">
              <w:r w:rsidR="0057234F" w:rsidRPr="00623D89">
                <w:rPr>
                  <w:rFonts w:eastAsia="Times New Roman" w:cs="Arial"/>
                  <w:i/>
                  <w:lang w:eastAsia="cs-CZ"/>
                </w:rPr>
                <w:t> </w:t>
              </w:r>
            </w:ins>
            <w:ins w:id="306" w:author="janabask janabask" w:date="2021-09-15T09:47:00Z">
              <w:r w:rsidR="0057234F" w:rsidRPr="00623D89">
                <w:rPr>
                  <w:rFonts w:eastAsia="Times New Roman" w:cs="Arial"/>
                  <w:i/>
                  <w:lang w:eastAsia="cs-CZ"/>
                </w:rPr>
                <w:t xml:space="preserve">pedagogických </w:t>
              </w:r>
            </w:ins>
            <w:ins w:id="307" w:author="janabask janabask" w:date="2021-09-15T09:48:00Z">
              <w:r w:rsidR="0057234F" w:rsidRPr="00623D89">
                <w:rPr>
                  <w:rFonts w:eastAsia="Times New Roman" w:cs="Arial"/>
                  <w:i/>
                  <w:lang w:eastAsia="cs-CZ"/>
                </w:rPr>
                <w:t>vědách</w:t>
              </w:r>
            </w:ins>
            <w:ins w:id="308" w:author="Majerčík Jakub (211662)" w:date="2021-09-15T16:59:00Z">
              <w:r w:rsidR="00DB2A9C">
                <w:rPr>
                  <w:rFonts w:eastAsia="Times New Roman" w:cs="Arial"/>
                  <w:i/>
                  <w:lang w:eastAsia="cs-CZ"/>
                </w:rPr>
                <w:t xml:space="preserve">, všechny </w:t>
              </w:r>
            </w:ins>
            <w:ins w:id="309" w:author="Majerčík Jakub (211662)" w:date="2021-09-15T17:01:00Z">
              <w:r w:rsidR="00DB2A9C">
                <w:rPr>
                  <w:rFonts w:eastAsia="Times New Roman" w:cs="Arial"/>
                  <w:i/>
                  <w:lang w:eastAsia="cs-CZ"/>
                </w:rPr>
                <w:t>předložené</w:t>
              </w:r>
            </w:ins>
            <w:ins w:id="310" w:author="Majerčík Jakub (211662)" w:date="2021-09-15T16:59:00Z">
              <w:r w:rsidR="00DB2A9C">
                <w:rPr>
                  <w:rFonts w:eastAsia="Times New Roman" w:cs="Arial"/>
                  <w:i/>
                  <w:lang w:eastAsia="cs-CZ"/>
                </w:rPr>
                <w:t xml:space="preserve"> publikace na</w:t>
              </w:r>
            </w:ins>
            <w:ins w:id="311" w:author="Majerčík Jakub (211662)" w:date="2021-09-15T17:00:00Z">
              <w:r w:rsidR="00DB2A9C">
                <w:rPr>
                  <w:rFonts w:eastAsia="Times New Roman" w:cs="Arial"/>
                  <w:i/>
                  <w:lang w:eastAsia="cs-CZ"/>
                </w:rPr>
                <w:t xml:space="preserve">plňují parametry odborné knihy, mají požadovaný rozsah a </w:t>
              </w:r>
            </w:ins>
            <w:ins w:id="312" w:author="Majerčík Jakub (211662)" w:date="2021-09-15T17:01:00Z">
              <w:r w:rsidR="00DB2A9C">
                <w:rPr>
                  <w:rFonts w:eastAsia="Times New Roman" w:cs="Arial"/>
                  <w:i/>
                  <w:lang w:eastAsia="cs-CZ"/>
                </w:rPr>
                <w:t>přidělené</w:t>
              </w:r>
            </w:ins>
            <w:ins w:id="313" w:author="Majerčík Jakub (211662)" w:date="2021-09-15T17:00:00Z">
              <w:r w:rsidR="00DB2A9C">
                <w:rPr>
                  <w:rFonts w:eastAsia="Times New Roman" w:cs="Arial"/>
                  <w:i/>
                  <w:lang w:eastAsia="cs-CZ"/>
                </w:rPr>
                <w:t xml:space="preserve"> ISBN</w:t>
              </w:r>
            </w:ins>
            <w:ins w:id="314" w:author="Majerčík Jakub (211662)" w:date="2021-09-15T17:02:00Z">
              <w:r w:rsidR="00DB2A9C">
                <w:rPr>
                  <w:rFonts w:eastAsia="Times New Roman" w:cs="Arial"/>
                  <w:i/>
                  <w:lang w:eastAsia="cs-CZ"/>
                </w:rPr>
                <w:t xml:space="preserve"> a jsou zařazen</w:t>
              </w:r>
            </w:ins>
            <w:ins w:id="315" w:author="Majerčík Jakub (211662)" w:date="2021-09-15T17:03:00Z">
              <w:r w:rsidR="00DB2A9C">
                <w:rPr>
                  <w:rFonts w:eastAsia="Times New Roman" w:cs="Arial"/>
                  <w:i/>
                  <w:lang w:eastAsia="cs-CZ"/>
                </w:rPr>
                <w:t>y</w:t>
              </w:r>
            </w:ins>
            <w:ins w:id="316" w:author="Majerčík Jakub (211662)" w:date="2021-09-15T17:02:00Z">
              <w:r w:rsidR="00DB2A9C">
                <w:rPr>
                  <w:rFonts w:eastAsia="Times New Roman" w:cs="Arial"/>
                  <w:i/>
                  <w:lang w:eastAsia="cs-CZ"/>
                </w:rPr>
                <w:t xml:space="preserve"> do </w:t>
              </w:r>
            </w:ins>
            <w:ins w:id="317" w:author="Hana Navrátilová" w:date="2021-09-16T20:28:00Z">
              <w:r w:rsidR="00623D89">
                <w:rPr>
                  <w:rFonts w:eastAsia="Times New Roman" w:cs="Arial"/>
                  <w:i/>
                  <w:lang w:eastAsia="cs-CZ"/>
                </w:rPr>
                <w:t>RIV</w:t>
              </w:r>
            </w:ins>
            <w:r w:rsidR="00B752B4" w:rsidRPr="00382E48">
              <w:rPr>
                <w:rFonts w:eastAsia="Times New Roman" w:cs="Arial"/>
                <w:b/>
                <w:lang w:eastAsia="cs-CZ"/>
              </w:rPr>
              <w:t>:</w:t>
            </w:r>
          </w:p>
          <w:p w14:paraId="41B9F7AF" w14:textId="0E078733" w:rsidR="00B752B4" w:rsidRDefault="00B752B4" w:rsidP="00B752B4">
            <w:pPr>
              <w:pStyle w:val="Default"/>
              <w:spacing w:before="120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bookmarkStart w:id="318" w:name="_Hlk77245692"/>
            <w:r w:rsidRPr="00B752B4">
              <w:rPr>
                <w:rFonts w:ascii="Arial" w:hAnsi="Arial" w:cs="Arial"/>
                <w:sz w:val="20"/>
                <w:szCs w:val="20"/>
              </w:rPr>
              <w:t xml:space="preserve">Majerčíková, J., Wiegerová, A., Gavora, P., &amp; Navrátilová, H. (2020). </w:t>
            </w:r>
            <w:r w:rsidRPr="00B752B4">
              <w:rPr>
                <w:rFonts w:ascii="Arial" w:hAnsi="Arial" w:cs="Arial"/>
                <w:i/>
                <w:iCs/>
                <w:sz w:val="20"/>
                <w:szCs w:val="20"/>
              </w:rPr>
              <w:t>Vzdělávání založené na bádání dětí v podmínkách mateřských škol: Badatelsky orientované vzdělávání pro děti generace alfa</w:t>
            </w:r>
            <w:r w:rsidRPr="00B752B4">
              <w:rPr>
                <w:rFonts w:ascii="Arial" w:hAnsi="Arial" w:cs="Arial"/>
                <w:sz w:val="20"/>
                <w:szCs w:val="20"/>
              </w:rPr>
              <w:t xml:space="preserve">. </w:t>
            </w:r>
            <w:bookmarkEnd w:id="318"/>
            <w:r w:rsidRPr="00104E08">
              <w:rPr>
                <w:rFonts w:ascii="Arial" w:hAnsi="Arial" w:cs="Arial"/>
                <w:noProof/>
                <w:sz w:val="20"/>
                <w:szCs w:val="20"/>
              </w:rPr>
              <w:t>Zlín: UTB ve Zlíně.</w:t>
            </w:r>
            <w:ins w:id="319" w:author="janabask janabask" w:date="2021-09-15T09:48:00Z">
              <w:r w:rsidR="0057234F">
                <w:rPr>
                  <w:rFonts w:ascii="Arial" w:hAnsi="Arial" w:cs="Arial"/>
                  <w:noProof/>
                  <w:sz w:val="20"/>
                  <w:szCs w:val="20"/>
                </w:rPr>
                <w:t xml:space="preserve"> Publikace přijata na WoS.</w:t>
              </w:r>
            </w:ins>
          </w:p>
          <w:p w14:paraId="565A6862" w14:textId="4B8B7FFD" w:rsidR="00B752B4" w:rsidRPr="00104E08" w:rsidRDefault="00B752B4" w:rsidP="00B752B4">
            <w:pPr>
              <w:pStyle w:val="Default"/>
              <w:spacing w:before="120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B752B4">
              <w:rPr>
                <w:rFonts w:ascii="Arial" w:hAnsi="Arial" w:cs="Arial"/>
                <w:noProof/>
                <w:sz w:val="20"/>
                <w:szCs w:val="20"/>
              </w:rPr>
              <w:t xml:space="preserve">Majerčíková, J., Kasáčová, B., </w:t>
            </w:r>
            <w:r w:rsidRPr="00B752B4">
              <w:rPr>
                <w:rFonts w:ascii="Arial" w:hAnsi="Arial" w:cs="Arial"/>
                <w:noProof/>
                <w:sz w:val="20"/>
                <w:szCs w:val="20"/>
                <w:shd w:val="clear" w:color="auto" w:fill="FFFFFF"/>
              </w:rPr>
              <w:t xml:space="preserve">&amp; </w:t>
            </w:r>
            <w:r w:rsidRPr="00B752B4">
              <w:rPr>
                <w:rFonts w:ascii="Arial" w:hAnsi="Arial" w:cs="Arial"/>
                <w:noProof/>
                <w:sz w:val="20"/>
                <w:szCs w:val="20"/>
              </w:rPr>
              <w:t xml:space="preserve">Kočvarová, I. (2015). </w:t>
            </w:r>
            <w:r w:rsidRPr="00B752B4">
              <w:rPr>
                <w:rFonts w:ascii="Arial" w:hAnsi="Arial" w:cs="Arial"/>
                <w:i/>
                <w:noProof/>
                <w:sz w:val="20"/>
                <w:szCs w:val="20"/>
              </w:rPr>
              <w:t>Předškolní edukace a dítě: výzvy pro pedagogickou</w:t>
            </w:r>
            <w:r w:rsidRPr="00104E08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 teorii a výzkum</w:t>
            </w:r>
            <w:r w:rsidRPr="00104E08">
              <w:rPr>
                <w:rFonts w:ascii="Arial" w:hAnsi="Arial" w:cs="Arial"/>
                <w:noProof/>
                <w:sz w:val="20"/>
                <w:szCs w:val="20"/>
              </w:rPr>
              <w:t>. Zlín: UTB ve Zlíně.</w:t>
            </w:r>
          </w:p>
          <w:p w14:paraId="65635077" w14:textId="189E1C13" w:rsidR="00B752B4" w:rsidRPr="00B752B4" w:rsidRDefault="00B752B4" w:rsidP="00B752B4">
            <w:pPr>
              <w:autoSpaceDE w:val="0"/>
              <w:autoSpaceDN w:val="0"/>
              <w:adjustRightInd w:val="0"/>
              <w:spacing w:before="120"/>
              <w:rPr>
                <w:rFonts w:cs="Arial"/>
                <w:noProof/>
              </w:rPr>
            </w:pPr>
            <w:r w:rsidRPr="00B752B4">
              <w:rPr>
                <w:rFonts w:cs="Arial"/>
                <w:noProof/>
              </w:rPr>
              <w:t xml:space="preserve">Majerčíková, J., </w:t>
            </w:r>
            <w:r w:rsidRPr="00B752B4">
              <w:rPr>
                <w:rFonts w:cs="Arial"/>
                <w:noProof/>
                <w:shd w:val="clear" w:color="auto" w:fill="FFFFFF"/>
              </w:rPr>
              <w:t xml:space="preserve">&amp; </w:t>
            </w:r>
            <w:r w:rsidRPr="00B752B4">
              <w:rPr>
                <w:rFonts w:cs="Arial"/>
                <w:noProof/>
              </w:rPr>
              <w:t xml:space="preserve">Rebendová, A. (2016). </w:t>
            </w:r>
            <w:r w:rsidRPr="00B752B4">
              <w:rPr>
                <w:rFonts w:cs="Arial"/>
                <w:i/>
                <w:noProof/>
              </w:rPr>
              <w:t>Mateřská škola ve světě univerzity</w:t>
            </w:r>
            <w:r w:rsidRPr="00B752B4">
              <w:rPr>
                <w:rFonts w:cs="Arial"/>
                <w:noProof/>
              </w:rPr>
              <w:t xml:space="preserve">. Zlín: UTB ve Zlíně. </w:t>
            </w:r>
            <w:ins w:id="320" w:author="janabask janabask" w:date="2021-09-15T09:49:00Z">
              <w:r w:rsidR="0057234F">
                <w:rPr>
                  <w:rFonts w:cs="Arial"/>
                  <w:noProof/>
                </w:rPr>
                <w:t>Publikace přijata na WoS.</w:t>
              </w:r>
            </w:ins>
          </w:p>
          <w:p w14:paraId="2E12CF68" w14:textId="19A1CE34" w:rsidR="00B752B4" w:rsidRPr="0052558D" w:rsidRDefault="00B752B4" w:rsidP="0052558D">
            <w:pPr>
              <w:spacing w:before="120"/>
              <w:rPr>
                <w:rFonts w:cs="Arial"/>
                <w:bCs/>
              </w:rPr>
            </w:pPr>
            <w:r w:rsidRPr="0052558D">
              <w:rPr>
                <w:rFonts w:cs="Arial"/>
                <w:bCs/>
              </w:rPr>
              <w:t xml:space="preserve">Navrátilová, H., &amp; Petrů Puhrová, B. (2017). </w:t>
            </w:r>
            <w:r w:rsidRPr="0052558D">
              <w:rPr>
                <w:rFonts w:cs="Arial"/>
                <w:bCs/>
                <w:i/>
              </w:rPr>
              <w:t>Máme hračku, tak co s ní? Od teorie k verifikaci v mateřské škole.</w:t>
            </w:r>
            <w:r w:rsidRPr="0052558D">
              <w:rPr>
                <w:rFonts w:cs="Arial"/>
                <w:bCs/>
              </w:rPr>
              <w:t xml:space="preserve"> </w:t>
            </w:r>
            <w:r w:rsidR="0052558D" w:rsidRPr="00104E08">
              <w:rPr>
                <w:rFonts w:cs="Arial"/>
                <w:noProof/>
              </w:rPr>
              <w:t>Zlín: UTB ve Zlíně.</w:t>
            </w:r>
            <w:ins w:id="321" w:author="janabask janabask" w:date="2021-09-15T09:49:00Z">
              <w:r w:rsidR="0057234F">
                <w:rPr>
                  <w:rFonts w:cs="Arial"/>
                  <w:noProof/>
                </w:rPr>
                <w:t xml:space="preserve"> Publikace přijata na WoS.</w:t>
              </w:r>
            </w:ins>
          </w:p>
          <w:p w14:paraId="30DAE911" w14:textId="79038E2C" w:rsidR="0052558D" w:rsidRPr="0052558D" w:rsidRDefault="0052558D" w:rsidP="0052558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2558D">
              <w:rPr>
                <w:rFonts w:ascii="Arial" w:hAnsi="Arial" w:cs="Arial"/>
                <w:sz w:val="20"/>
                <w:szCs w:val="20"/>
              </w:rPr>
              <w:lastRenderedPageBreak/>
              <w:t xml:space="preserve">Navrátilová, H., Urbánek, P., Pacholík, V., &amp; Picková, H. (2020). </w:t>
            </w:r>
            <w:r w:rsidRPr="0052558D">
              <w:rPr>
                <w:rFonts w:ascii="Arial" w:hAnsi="Arial" w:cs="Arial"/>
                <w:i/>
                <w:iCs/>
                <w:sz w:val="20"/>
                <w:szCs w:val="20"/>
              </w:rPr>
              <w:t>Pohled zevnitř na učitelské sbory mateřských a základních škol.</w:t>
            </w:r>
            <w:r w:rsidRPr="005255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4E08">
              <w:rPr>
                <w:rFonts w:ascii="Arial" w:hAnsi="Arial" w:cs="Arial"/>
                <w:noProof/>
                <w:sz w:val="20"/>
                <w:szCs w:val="20"/>
              </w:rPr>
              <w:t>Zlín: UTB ve Zlíně.</w:t>
            </w:r>
          </w:p>
          <w:p w14:paraId="22AB8B05" w14:textId="77777777" w:rsidR="00B752B4" w:rsidRPr="00B752B4" w:rsidRDefault="00B752B4" w:rsidP="0052558D">
            <w:pPr>
              <w:spacing w:before="120"/>
              <w:rPr>
                <w:rFonts w:cs="Arial"/>
              </w:rPr>
            </w:pPr>
            <w:r w:rsidRPr="0052558D">
              <w:rPr>
                <w:rFonts w:cs="Arial"/>
              </w:rPr>
              <w:t>Pacholík</w:t>
            </w:r>
            <w:r w:rsidRPr="00B752B4">
              <w:rPr>
                <w:rFonts w:cs="Arial"/>
              </w:rPr>
              <w:t xml:space="preserve">, V. (Ed.), Lipnická, M., Machů, E., Leix, A., &amp; Nedělová, M. (2015). </w:t>
            </w:r>
            <w:r w:rsidRPr="00B752B4">
              <w:rPr>
                <w:rFonts w:cs="Arial"/>
                <w:i/>
              </w:rPr>
              <w:t>Specifika edukace dětí se speciálními vzdělávacími potřebami v mateřských školách.</w:t>
            </w:r>
            <w:r w:rsidRPr="00B752B4">
              <w:rPr>
                <w:rFonts w:cs="Arial"/>
              </w:rPr>
              <w:t xml:space="preserve"> Zlín: Univerzita Tomáše Bati ve Zlíně.</w:t>
            </w:r>
          </w:p>
          <w:p w14:paraId="2A01082C" w14:textId="77777777" w:rsidR="00B752B4" w:rsidRPr="00B752B4" w:rsidRDefault="00B752B4" w:rsidP="00B752B4">
            <w:pPr>
              <w:spacing w:before="120"/>
              <w:rPr>
                <w:rFonts w:cs="Arial"/>
              </w:rPr>
            </w:pPr>
            <w:r w:rsidRPr="00B752B4">
              <w:rPr>
                <w:rFonts w:cs="Arial"/>
              </w:rPr>
              <w:t xml:space="preserve">Pacholík, V., Nedělová, M., &amp; Šmatelková, N. (2016). </w:t>
            </w:r>
            <w:r w:rsidRPr="00B752B4">
              <w:rPr>
                <w:rFonts w:cs="Arial"/>
                <w:i/>
              </w:rPr>
              <w:t>Rozvíjení sociálních dovedností dětí prostřednictvím pohybových her</w:t>
            </w:r>
            <w:r w:rsidRPr="00B752B4">
              <w:rPr>
                <w:rFonts w:cs="Arial"/>
              </w:rPr>
              <w:t>. Zlín: Univerzita Tomáše Bati ve Zlíně.</w:t>
            </w:r>
          </w:p>
          <w:p w14:paraId="04A35329" w14:textId="77777777" w:rsidR="00B752B4" w:rsidRPr="00B752B4" w:rsidRDefault="00B752B4" w:rsidP="00B752B4">
            <w:pPr>
              <w:spacing w:before="120"/>
              <w:rPr>
                <w:rFonts w:cs="Arial"/>
              </w:rPr>
            </w:pPr>
            <w:r w:rsidRPr="00B752B4">
              <w:rPr>
                <w:rFonts w:cs="Arial"/>
              </w:rPr>
              <w:t xml:space="preserve">Vašíková, J., &amp; Žáková, I. (2017). </w:t>
            </w:r>
            <w:r w:rsidRPr="00B752B4">
              <w:rPr>
                <w:rFonts w:cs="Arial"/>
                <w:i/>
              </w:rPr>
              <w:t>Význam primární logopedické prevence v rozvoji řečových a jazykových schopností dětí předškolního věku.</w:t>
            </w:r>
            <w:r w:rsidRPr="00B752B4">
              <w:rPr>
                <w:rFonts w:cs="Arial"/>
              </w:rPr>
              <w:t xml:space="preserve"> Zlín: Univerzita Tomáše Bati ve Zlíně.</w:t>
            </w:r>
          </w:p>
          <w:p w14:paraId="08B9F0D6" w14:textId="77777777" w:rsidR="00B752B4" w:rsidRPr="00B752B4" w:rsidRDefault="00B752B4" w:rsidP="00B752B4">
            <w:pPr>
              <w:spacing w:before="120"/>
              <w:rPr>
                <w:rFonts w:cs="Arial"/>
              </w:rPr>
            </w:pPr>
            <w:r w:rsidRPr="00B752B4">
              <w:rPr>
                <w:rFonts w:cs="Arial"/>
              </w:rPr>
              <w:t xml:space="preserve">Wiegerová, A. et al. (2015). </w:t>
            </w:r>
            <w:r w:rsidRPr="00B752B4">
              <w:rPr>
                <w:rFonts w:cs="Arial"/>
                <w:i/>
              </w:rPr>
              <w:t>Profesionalizace učitele mateřské školy z pohledu reformy kurikula</w:t>
            </w:r>
            <w:r w:rsidRPr="00B752B4">
              <w:rPr>
                <w:rFonts w:cs="Arial"/>
              </w:rPr>
              <w:t>. Zlín: Univerzita Tomáše Bati ve Zlíně.</w:t>
            </w:r>
          </w:p>
          <w:p w14:paraId="60590A45" w14:textId="726A5520" w:rsidR="00B752B4" w:rsidRPr="009B4AC7" w:rsidRDefault="00B752B4" w:rsidP="009B4AC7">
            <w:pPr>
              <w:spacing w:before="120"/>
              <w:rPr>
                <w:rFonts w:cs="Arial"/>
              </w:rPr>
            </w:pPr>
            <w:r w:rsidRPr="009B4AC7">
              <w:rPr>
                <w:rFonts w:cs="Arial"/>
              </w:rPr>
              <w:t>Koutníková, M. &amp; Wiegerová, A. (2018)</w:t>
            </w:r>
            <w:r w:rsidR="0001433E" w:rsidRPr="009B4AC7">
              <w:rPr>
                <w:rFonts w:cs="Arial"/>
              </w:rPr>
              <w:t>.</w:t>
            </w:r>
            <w:r w:rsidRPr="009B4AC7">
              <w:rPr>
                <w:rFonts w:cs="Arial"/>
              </w:rPr>
              <w:t xml:space="preserve"> </w:t>
            </w:r>
            <w:r w:rsidRPr="009B4AC7">
              <w:rPr>
                <w:rFonts w:cs="Arial"/>
                <w:i/>
              </w:rPr>
              <w:t>Využití komiksů v podmínkách mateřských škol.</w:t>
            </w:r>
            <w:r w:rsidRPr="009B4AC7">
              <w:rPr>
                <w:rFonts w:cs="Arial"/>
              </w:rPr>
              <w:t xml:space="preserve"> Zlín: Univerzita Tomáše Bati ve Zlíně.</w:t>
            </w:r>
          </w:p>
          <w:p w14:paraId="52EBF2AD" w14:textId="1FA421A6" w:rsidR="00B752B4" w:rsidRPr="009B4AC7" w:rsidRDefault="001F1938" w:rsidP="009B4AC7">
            <w:pPr>
              <w:pStyle w:val="Bezmezer"/>
              <w:spacing w:before="120"/>
              <w:ind w:right="284"/>
              <w:rPr>
                <w:rFonts w:ascii="Arial" w:hAnsi="Arial" w:cs="Arial"/>
                <w:sz w:val="20"/>
              </w:rPr>
            </w:pPr>
            <w:r w:rsidRPr="009B4AC7">
              <w:rPr>
                <w:rFonts w:ascii="Arial" w:hAnsi="Arial" w:cs="Arial"/>
                <w:sz w:val="20"/>
              </w:rPr>
              <w:t xml:space="preserve">Další publikační výstupy byly realizovány v domácích a zahraničních periodikách, přičemž </w:t>
            </w:r>
            <w:r w:rsidR="00D45FB4">
              <w:rPr>
                <w:rFonts w:ascii="Arial" w:hAnsi="Arial" w:cs="Arial"/>
                <w:sz w:val="20"/>
              </w:rPr>
              <w:t>snahou je zvyšovat podíl textů</w:t>
            </w:r>
            <w:r w:rsidRPr="009B4AC7">
              <w:rPr>
                <w:rFonts w:ascii="Arial" w:hAnsi="Arial" w:cs="Arial"/>
                <w:sz w:val="20"/>
              </w:rPr>
              <w:t xml:space="preserve"> uveřejněných v databázích Scopus a WoS. Publikační výstupy jsou dostupné na https://fhs.utb.cz/o-fakulte/zakladni-informace/ustavy/ustav-skolni-pedagogiky/o-ustavu/, mezi nejvýznamnější ve vazbě na UMŠ patří</w:t>
            </w:r>
            <w:r w:rsidR="00D45FB4">
              <w:rPr>
                <w:rFonts w:ascii="Arial" w:hAnsi="Arial" w:cs="Arial"/>
                <w:sz w:val="20"/>
              </w:rPr>
              <w:t xml:space="preserve"> v posledních letech </w:t>
            </w:r>
            <w:r w:rsidRPr="009B4AC7">
              <w:rPr>
                <w:rFonts w:ascii="Arial" w:hAnsi="Arial" w:cs="Arial"/>
                <w:sz w:val="20"/>
              </w:rPr>
              <w:t>například:</w:t>
            </w:r>
          </w:p>
          <w:p w14:paraId="2DFF6D4C" w14:textId="5821F6A8" w:rsidR="009B4AC7" w:rsidRPr="009B4AC7" w:rsidRDefault="009B4AC7" w:rsidP="009B4AC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B4AC7">
              <w:rPr>
                <w:rFonts w:ascii="Arial" w:hAnsi="Arial" w:cs="Arial"/>
                <w:sz w:val="20"/>
                <w:szCs w:val="20"/>
              </w:rPr>
              <w:t xml:space="preserve">Gavora, P., &amp; Wiegerová, A. (2019). </w:t>
            </w:r>
            <w:r w:rsidRPr="009B4AC7">
              <w:rPr>
                <w:rFonts w:ascii="Arial" w:hAnsi="Arial" w:cs="Arial"/>
                <w:sz w:val="20"/>
                <w:szCs w:val="20"/>
                <w:lang w:val="en-GB"/>
              </w:rPr>
              <w:t xml:space="preserve">Development of an instrument to measure preschool teachers' beliefs in inquiry-based activities. </w:t>
            </w:r>
            <w:r w:rsidRPr="009B4AC7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Journal of Baltic Science Education</w:t>
            </w:r>
            <w:r w:rsidRPr="009B4AC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B4AC7">
              <w:rPr>
                <w:rFonts w:ascii="Arial" w:hAnsi="Arial" w:cs="Arial"/>
                <w:i/>
                <w:iCs/>
                <w:sz w:val="20"/>
                <w:szCs w:val="20"/>
              </w:rPr>
              <w:t>18</w:t>
            </w:r>
            <w:r w:rsidRPr="009B4AC7">
              <w:rPr>
                <w:rFonts w:ascii="Arial" w:hAnsi="Arial" w:cs="Arial"/>
                <w:sz w:val="20"/>
                <w:szCs w:val="20"/>
              </w:rPr>
              <w:t xml:space="preserve">(4), 558–568. https://doi.org/10.33225/jbse/19.18.558 </w:t>
            </w:r>
            <w:ins w:id="322" w:author="janabask janabask" w:date="2021-09-15T09:58:00Z">
              <w:r w:rsidR="00FA7BBE">
                <w:rPr>
                  <w:rFonts w:ascii="Arial" w:hAnsi="Arial" w:cs="Arial"/>
                  <w:sz w:val="20"/>
                  <w:szCs w:val="20"/>
                </w:rPr>
                <w:t>(časopis na WoS)</w:t>
              </w:r>
            </w:ins>
          </w:p>
          <w:p w14:paraId="23B47278" w14:textId="0C7B57F0" w:rsidR="001F1938" w:rsidRPr="009B4AC7" w:rsidRDefault="001F1938" w:rsidP="009B4AC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B4AC7">
              <w:rPr>
                <w:rFonts w:ascii="Arial" w:hAnsi="Arial" w:cs="Arial"/>
                <w:sz w:val="20"/>
                <w:szCs w:val="20"/>
              </w:rPr>
              <w:t xml:space="preserve">Gavora, P. (2020). </w:t>
            </w:r>
            <w:r w:rsidRPr="009B4AC7">
              <w:rPr>
                <w:rFonts w:ascii="Arial" w:hAnsi="Arial" w:cs="Arial"/>
                <w:sz w:val="20"/>
                <w:szCs w:val="20"/>
                <w:lang w:val="en-GB"/>
              </w:rPr>
              <w:t xml:space="preserve">Czech mothers read books to their young children: association with mothers’ education. </w:t>
            </w:r>
            <w:r w:rsidRPr="009B4AC7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Journal of Language and Cultural Education</w:t>
            </w:r>
            <w:r w:rsidRPr="009B4AC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B4AC7">
              <w:rPr>
                <w:rFonts w:ascii="Arial" w:hAnsi="Arial" w:cs="Arial"/>
                <w:i/>
                <w:iCs/>
                <w:sz w:val="20"/>
                <w:szCs w:val="20"/>
              </w:rPr>
              <w:t>8</w:t>
            </w:r>
            <w:r w:rsidRPr="009B4AC7">
              <w:rPr>
                <w:rFonts w:ascii="Arial" w:hAnsi="Arial" w:cs="Arial"/>
                <w:sz w:val="20"/>
                <w:szCs w:val="20"/>
              </w:rPr>
              <w:t xml:space="preserve">(1), 1–14. https://doi.org/10.2478/jolace-2020-0001 </w:t>
            </w:r>
            <w:ins w:id="323" w:author="janabask janabask" w:date="2021-09-15T09:58:00Z">
              <w:r w:rsidR="00FA7BBE">
                <w:rPr>
                  <w:rFonts w:ascii="Arial" w:hAnsi="Arial" w:cs="Arial"/>
                  <w:sz w:val="20"/>
                  <w:szCs w:val="20"/>
                </w:rPr>
                <w:t>(časopis na WoS)</w:t>
              </w:r>
            </w:ins>
          </w:p>
          <w:p w14:paraId="3145AFFF" w14:textId="789FEFA5" w:rsidR="001F1938" w:rsidRPr="009B4AC7" w:rsidRDefault="001F1938" w:rsidP="009B4AC7">
            <w:pPr>
              <w:spacing w:before="120"/>
              <w:rPr>
                <w:rFonts w:cs="Arial"/>
              </w:rPr>
            </w:pPr>
            <w:r w:rsidRPr="009B4AC7">
              <w:rPr>
                <w:rFonts w:cs="Arial"/>
              </w:rPr>
              <w:t xml:space="preserve">Majerčíková, J., &amp; Urbaniecová, K. (2020). Prestiž učitelství v mateřské škole optikou subjektivní percepce učitelek. </w:t>
            </w:r>
            <w:r w:rsidRPr="009B4AC7">
              <w:rPr>
                <w:rFonts w:cs="Arial"/>
                <w:i/>
                <w:iCs/>
              </w:rPr>
              <w:t>Studia Paedagogica</w:t>
            </w:r>
            <w:r w:rsidRPr="009B4AC7">
              <w:rPr>
                <w:rFonts w:cs="Arial"/>
              </w:rPr>
              <w:t xml:space="preserve">, </w:t>
            </w:r>
            <w:r w:rsidRPr="009B4AC7">
              <w:rPr>
                <w:rFonts w:cs="Arial"/>
                <w:i/>
                <w:iCs/>
              </w:rPr>
              <w:t>25</w:t>
            </w:r>
            <w:r w:rsidRPr="009B4AC7">
              <w:rPr>
                <w:rFonts w:cs="Arial"/>
              </w:rPr>
              <w:t xml:space="preserve">(1), 51. https://doi.org/10.5817/sp2020-1-3 </w:t>
            </w:r>
            <w:ins w:id="324" w:author="janabask janabask" w:date="2021-09-15T09:58:00Z">
              <w:r w:rsidR="00FA7BBE">
                <w:rPr>
                  <w:rFonts w:cs="Arial"/>
                </w:rPr>
                <w:t>(časopis v Sc)</w:t>
              </w:r>
            </w:ins>
          </w:p>
          <w:p w14:paraId="34818119" w14:textId="1BBA7C34" w:rsidR="001F1938" w:rsidRPr="009B4AC7" w:rsidRDefault="001F1938" w:rsidP="009B4AC7">
            <w:pPr>
              <w:spacing w:before="120"/>
              <w:rPr>
                <w:rFonts w:cs="Arial"/>
              </w:rPr>
            </w:pPr>
            <w:r w:rsidRPr="009B4AC7">
              <w:rPr>
                <w:rFonts w:cs="Arial"/>
              </w:rPr>
              <w:t xml:space="preserve">Majerčíková, J. (2018). Odklady povinné školní docházky v perspektivě učitelek mateřských škol. </w:t>
            </w:r>
            <w:r w:rsidRPr="009B4AC7">
              <w:rPr>
                <w:rFonts w:cs="Arial"/>
                <w:i/>
                <w:iCs/>
              </w:rPr>
              <w:t>ORBIS SCHOLAE</w:t>
            </w:r>
            <w:r w:rsidRPr="009B4AC7">
              <w:rPr>
                <w:rFonts w:cs="Arial"/>
              </w:rPr>
              <w:t xml:space="preserve">, </w:t>
            </w:r>
            <w:r w:rsidRPr="009B4AC7">
              <w:rPr>
                <w:rFonts w:cs="Arial"/>
                <w:i/>
                <w:iCs/>
              </w:rPr>
              <w:t>2017</w:t>
            </w:r>
            <w:r w:rsidRPr="009B4AC7">
              <w:rPr>
                <w:rFonts w:cs="Arial"/>
              </w:rPr>
              <w:t xml:space="preserve">(1), 9–30. </w:t>
            </w:r>
            <w:ins w:id="325" w:author="janabask janabask" w:date="2021-09-15T09:59:00Z">
              <w:r w:rsidR="00FA7BBE">
                <w:rPr>
                  <w:rFonts w:cs="Arial"/>
                </w:rPr>
                <w:fldChar w:fldCharType="begin"/>
              </w:r>
              <w:r w:rsidR="00FA7BBE">
                <w:rPr>
                  <w:rFonts w:cs="Arial"/>
                </w:rPr>
                <w:instrText xml:space="preserve"> HYPERLINK "</w:instrText>
              </w:r>
            </w:ins>
            <w:r w:rsidR="00FA7BBE" w:rsidRPr="009B4AC7">
              <w:rPr>
                <w:rFonts w:cs="Arial"/>
              </w:rPr>
              <w:instrText>https://doi.org/10.14712/23363177.2017.14</w:instrText>
            </w:r>
            <w:ins w:id="326" w:author="janabask janabask" w:date="2021-09-15T09:59:00Z">
              <w:r w:rsidR="00FA7BBE">
                <w:rPr>
                  <w:rFonts w:cs="Arial"/>
                </w:rPr>
                <w:instrText xml:space="preserve">" </w:instrText>
              </w:r>
              <w:r w:rsidR="00FA7BBE">
                <w:rPr>
                  <w:rFonts w:cs="Arial"/>
                </w:rPr>
                <w:fldChar w:fldCharType="separate"/>
              </w:r>
            </w:ins>
            <w:r w:rsidR="00FA7BBE" w:rsidRPr="007B2476">
              <w:rPr>
                <w:rStyle w:val="Hypertextovodkaz"/>
                <w:rFonts w:cs="Arial"/>
              </w:rPr>
              <w:t>https://doi.org/10.14712/23363177.2017.14</w:t>
            </w:r>
            <w:ins w:id="327" w:author="janabask janabask" w:date="2021-09-15T09:59:00Z">
              <w:r w:rsidR="00FA7BBE">
                <w:rPr>
                  <w:rFonts w:cs="Arial"/>
                </w:rPr>
                <w:fldChar w:fldCharType="end"/>
              </w:r>
              <w:r w:rsidR="00FA7BBE">
                <w:rPr>
                  <w:rFonts w:cs="Arial"/>
                </w:rPr>
                <w:t xml:space="preserve"> (časopis v Sc)</w:t>
              </w:r>
            </w:ins>
            <w:del w:id="328" w:author="janabask janabask" w:date="2021-09-15T09:59:00Z">
              <w:r w:rsidRPr="009B4AC7" w:rsidDel="00FA7BBE">
                <w:rPr>
                  <w:rFonts w:cs="Arial"/>
                </w:rPr>
                <w:delText xml:space="preserve"> </w:delText>
              </w:r>
            </w:del>
          </w:p>
          <w:p w14:paraId="574EAB63" w14:textId="5B479952" w:rsidR="00B7586F" w:rsidRPr="00B7586F" w:rsidRDefault="00EA42A8" w:rsidP="009B4AC7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B4AC7">
              <w:rPr>
                <w:rFonts w:ascii="Arial" w:hAnsi="Arial" w:cs="Arial"/>
                <w:sz w:val="20"/>
                <w:szCs w:val="20"/>
              </w:rPr>
              <w:t xml:space="preserve">Petrová, Z., &amp; Nemec, R. (2019). </w:t>
            </w:r>
            <w:r w:rsidRPr="009B4AC7">
              <w:rPr>
                <w:rFonts w:ascii="Arial" w:hAnsi="Arial" w:cs="Arial"/>
                <w:sz w:val="20"/>
                <w:szCs w:val="20"/>
                <w:lang w:val="en-GB"/>
              </w:rPr>
              <w:t xml:space="preserve">Changing reading paths in a digital age: What are the consequences for meaning-making? </w:t>
            </w:r>
            <w:r w:rsidRPr="009B4AC7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Journal of Pedagogy</w:t>
            </w:r>
            <w:r w:rsidRPr="009B4AC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B4AC7"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  <w:r w:rsidRPr="009B4AC7">
              <w:rPr>
                <w:rFonts w:ascii="Arial" w:hAnsi="Arial" w:cs="Arial"/>
                <w:sz w:val="20"/>
                <w:szCs w:val="20"/>
              </w:rPr>
              <w:t xml:space="preserve">(2), 65–85. https://doi.org/10.2478/jped-2019-0007 </w:t>
            </w:r>
            <w:ins w:id="329" w:author="janabask janabask" w:date="2021-09-15T11:06:00Z">
              <w:r w:rsidR="00506A84">
                <w:rPr>
                  <w:rFonts w:ascii="Arial" w:hAnsi="Arial" w:cs="Arial"/>
                  <w:sz w:val="20"/>
                  <w:szCs w:val="20"/>
                </w:rPr>
                <w:t>(časpis v Sc)</w:t>
              </w:r>
            </w:ins>
          </w:p>
          <w:p w14:paraId="5BF82A51" w14:textId="22BB619A" w:rsidR="00961C70" w:rsidRPr="00623D89" w:rsidRDefault="00843D38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ins w:id="330" w:author="janabask janabask" w:date="2021-09-15T10:14:00Z">
              <w:r w:rsidRPr="00623D89">
                <w:rPr>
                  <w:rFonts w:ascii="Arial" w:hAnsi="Arial" w:cs="Arial"/>
                  <w:sz w:val="20"/>
                </w:rPr>
                <w:t>Citační ohlasy</w:t>
              </w:r>
              <w:r>
                <w:rPr>
                  <w:rFonts w:ascii="Arial" w:hAnsi="Arial" w:cs="Arial"/>
                  <w:sz w:val="20"/>
                </w:rPr>
                <w:t xml:space="preserve"> na publikované články se průběžně monitorují a zaznamenávají. </w:t>
              </w:r>
            </w:ins>
            <w:ins w:id="331" w:author="janabask janabask" w:date="2021-09-15T10:18:00Z">
              <w:r w:rsidR="003D2095">
                <w:rPr>
                  <w:rFonts w:ascii="Arial" w:hAnsi="Arial" w:cs="Arial"/>
                  <w:sz w:val="20"/>
                </w:rPr>
                <w:t xml:space="preserve">Velmi pozitivní reakce byly zaznamenány aktuálně </w:t>
              </w:r>
            </w:ins>
            <w:ins w:id="332" w:author="janabask janabask" w:date="2021-09-15T10:20:00Z">
              <w:r w:rsidR="003D2095">
                <w:rPr>
                  <w:rFonts w:ascii="Arial" w:hAnsi="Arial" w:cs="Arial"/>
                  <w:sz w:val="20"/>
                </w:rPr>
                <w:t xml:space="preserve">na </w:t>
              </w:r>
            </w:ins>
            <w:ins w:id="333" w:author="janabask janabask" w:date="2021-09-15T10:18:00Z">
              <w:r w:rsidR="003D2095">
                <w:rPr>
                  <w:rFonts w:ascii="Arial" w:hAnsi="Arial" w:cs="Arial"/>
                  <w:sz w:val="20"/>
                </w:rPr>
                <w:t>posledně vydanou knihu</w:t>
              </w:r>
            </w:ins>
            <w:ins w:id="334" w:author="janabask janabask" w:date="2021-09-15T10:20:00Z">
              <w:r w:rsidR="003D2095">
                <w:rPr>
                  <w:rFonts w:ascii="Arial" w:hAnsi="Arial" w:cs="Arial"/>
                  <w:sz w:val="20"/>
                </w:rPr>
                <w:t xml:space="preserve"> (</w:t>
              </w:r>
              <w:r w:rsidR="003D2095" w:rsidRPr="00B752B4">
                <w:rPr>
                  <w:rFonts w:ascii="Arial" w:hAnsi="Arial" w:cs="Arial"/>
                  <w:sz w:val="20"/>
                </w:rPr>
                <w:t xml:space="preserve">Majerčíková, J., Wiegerová, A., Gavora, P., &amp; Navrátilová, H. (2020). </w:t>
              </w:r>
              <w:r w:rsidR="003D2095" w:rsidRPr="00B752B4">
                <w:rPr>
                  <w:rFonts w:ascii="Arial" w:hAnsi="Arial" w:cs="Arial"/>
                  <w:i/>
                  <w:iCs/>
                  <w:sz w:val="20"/>
                </w:rPr>
                <w:t>Vzdělávání založené na bádání dětí v podmínkách mateřských škol: Badatelsky orientované vzdělávání pro děti generace alfa</w:t>
              </w:r>
              <w:r w:rsidR="003D2095" w:rsidRPr="00B752B4">
                <w:rPr>
                  <w:rFonts w:ascii="Arial" w:hAnsi="Arial" w:cs="Arial"/>
                  <w:sz w:val="20"/>
                </w:rPr>
                <w:t xml:space="preserve">. </w:t>
              </w:r>
              <w:r w:rsidR="003D2095" w:rsidRPr="00104E08">
                <w:rPr>
                  <w:rFonts w:ascii="Arial" w:hAnsi="Arial" w:cs="Arial"/>
                  <w:noProof/>
                  <w:sz w:val="20"/>
                </w:rPr>
                <w:t>Zlín: UTB ve Zlíně.</w:t>
              </w:r>
              <w:r w:rsidR="003D2095">
                <w:rPr>
                  <w:rFonts w:ascii="Arial" w:hAnsi="Arial" w:cs="Arial"/>
                  <w:noProof/>
                  <w:sz w:val="20"/>
                </w:rPr>
                <w:t xml:space="preserve">) </w:t>
              </w:r>
            </w:ins>
            <w:ins w:id="335" w:author="Hana Navrátilová" w:date="2021-09-16T20:29:00Z">
              <w:r w:rsidR="00623D89">
                <w:rPr>
                  <w:rFonts w:ascii="Arial" w:hAnsi="Arial" w:cs="Arial"/>
                  <w:noProof/>
                  <w:sz w:val="20"/>
                </w:rPr>
                <w:t xml:space="preserve">od </w:t>
              </w:r>
            </w:ins>
            <w:ins w:id="336" w:author="janabask janabask" w:date="2021-09-15T10:20:00Z">
              <w:r w:rsidR="003D2095">
                <w:rPr>
                  <w:rFonts w:ascii="Arial" w:hAnsi="Arial" w:cs="Arial"/>
                  <w:noProof/>
                  <w:sz w:val="20"/>
                </w:rPr>
                <w:t>kolegů z </w:t>
              </w:r>
            </w:ins>
            <w:ins w:id="337" w:author="Hana Navrátilová" w:date="2021-09-16T20:29:00Z">
              <w:r w:rsidR="00623D89">
                <w:rPr>
                  <w:rFonts w:ascii="Arial" w:hAnsi="Arial" w:cs="Arial"/>
                  <w:noProof/>
                  <w:sz w:val="20"/>
                </w:rPr>
                <w:t>dalších</w:t>
              </w:r>
            </w:ins>
            <w:ins w:id="338" w:author="janabask janabask" w:date="2021-09-15T10:20:00Z">
              <w:r w:rsidR="003D2095">
                <w:rPr>
                  <w:rFonts w:ascii="Arial" w:hAnsi="Arial" w:cs="Arial"/>
                  <w:noProof/>
                  <w:sz w:val="20"/>
                </w:rPr>
                <w:t xml:space="preserve"> fakult v ČR.</w:t>
              </w:r>
            </w:ins>
            <w:ins w:id="339" w:author="janabask janabask" w:date="2021-09-15T10:18:00Z">
              <w:r w:rsidR="003D2095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340" w:author="janabask janabask" w:date="2021-09-15T10:14:00Z">
              <w:r>
                <w:rPr>
                  <w:rFonts w:ascii="Arial" w:hAnsi="Arial" w:cs="Arial"/>
                  <w:sz w:val="20"/>
                </w:rPr>
                <w:t>S</w:t>
              </w:r>
            </w:ins>
            <w:ins w:id="341" w:author="janabask janabask" w:date="2021-09-15T10:17:00Z">
              <w:r>
                <w:rPr>
                  <w:rFonts w:ascii="Arial" w:hAnsi="Arial" w:cs="Arial"/>
                  <w:sz w:val="20"/>
                </w:rPr>
                <w:t> </w:t>
              </w:r>
            </w:ins>
            <w:ins w:id="342" w:author="janabask janabask" w:date="2021-09-15T10:14:00Z">
              <w:r>
                <w:rPr>
                  <w:rFonts w:ascii="Arial" w:hAnsi="Arial" w:cs="Arial"/>
                  <w:sz w:val="20"/>
                </w:rPr>
                <w:t xml:space="preserve">ohledem </w:t>
              </w:r>
            </w:ins>
            <w:ins w:id="343" w:author="janabask janabask" w:date="2021-09-15T10:17:00Z">
              <w:r>
                <w:rPr>
                  <w:rFonts w:ascii="Arial" w:hAnsi="Arial" w:cs="Arial"/>
                  <w:sz w:val="20"/>
                </w:rPr>
                <w:t>na doporučení pro rozvoj UM</w:t>
              </w:r>
              <w:r w:rsidR="003D2095">
                <w:rPr>
                  <w:rFonts w:ascii="Arial" w:hAnsi="Arial" w:cs="Arial"/>
                  <w:sz w:val="20"/>
                </w:rPr>
                <w:t>Š týkající se spolupráce s</w:t>
              </w:r>
            </w:ins>
            <w:ins w:id="344" w:author="janabask janabask" w:date="2021-09-15T10:21:00Z">
              <w:r w:rsidR="003D2095">
                <w:rPr>
                  <w:rFonts w:ascii="Arial" w:hAnsi="Arial" w:cs="Arial"/>
                  <w:sz w:val="20"/>
                </w:rPr>
                <w:t> </w:t>
              </w:r>
            </w:ins>
            <w:ins w:id="345" w:author="janabask janabask" w:date="2021-09-15T10:17:00Z">
              <w:r w:rsidR="003D2095">
                <w:rPr>
                  <w:rFonts w:ascii="Arial" w:hAnsi="Arial" w:cs="Arial"/>
                  <w:sz w:val="20"/>
                </w:rPr>
                <w:t xml:space="preserve">některými </w:t>
              </w:r>
            </w:ins>
            <w:ins w:id="346" w:author="janabask janabask" w:date="2021-09-15T10:23:00Z">
              <w:r w:rsidR="003D2095">
                <w:rPr>
                  <w:rFonts w:ascii="Arial" w:hAnsi="Arial" w:cs="Arial"/>
                  <w:sz w:val="20"/>
                </w:rPr>
                <w:t>fakultami</w:t>
              </w:r>
            </w:ins>
            <w:ins w:id="347" w:author="janabask janabask" w:date="2021-09-15T10:21:00Z">
              <w:r w:rsidR="003D2095">
                <w:rPr>
                  <w:rFonts w:ascii="Arial" w:hAnsi="Arial" w:cs="Arial"/>
                  <w:sz w:val="20"/>
                </w:rPr>
                <w:t xml:space="preserve"> v</w:t>
              </w:r>
            </w:ins>
            <w:ins w:id="348" w:author="janabask janabask" w:date="2021-09-15T10:22:00Z">
              <w:r w:rsidR="003D2095">
                <w:rPr>
                  <w:rFonts w:ascii="Arial" w:hAnsi="Arial" w:cs="Arial"/>
                  <w:sz w:val="20"/>
                </w:rPr>
                <w:t xml:space="preserve"> ČR </w:t>
              </w:r>
            </w:ins>
            <w:ins w:id="349" w:author="Hana Navrátilová" w:date="2021-09-16T20:29:00Z">
              <w:r w:rsidR="00623D89">
                <w:rPr>
                  <w:rFonts w:ascii="Arial" w:hAnsi="Arial" w:cs="Arial"/>
                  <w:sz w:val="20"/>
                </w:rPr>
                <w:t xml:space="preserve">se jedná o </w:t>
              </w:r>
            </w:ins>
            <w:ins w:id="350" w:author="janabask janabask" w:date="2021-09-15T10:22:00Z">
              <w:r w:rsidR="003D2095">
                <w:rPr>
                  <w:rFonts w:ascii="Arial" w:hAnsi="Arial" w:cs="Arial"/>
                  <w:sz w:val="20"/>
                </w:rPr>
                <w:t xml:space="preserve">dobré východisko a </w:t>
              </w:r>
            </w:ins>
            <w:ins w:id="351" w:author="Hana Navrátilová" w:date="2021-09-16T20:29:00Z">
              <w:r w:rsidR="00623D89">
                <w:rPr>
                  <w:rFonts w:ascii="Arial" w:hAnsi="Arial" w:cs="Arial"/>
                  <w:sz w:val="20"/>
                </w:rPr>
                <w:t xml:space="preserve">platformu </w:t>
              </w:r>
            </w:ins>
            <w:ins w:id="352" w:author="janabask janabask" w:date="2021-09-15T10:22:00Z">
              <w:r w:rsidR="003D2095">
                <w:rPr>
                  <w:rFonts w:ascii="Arial" w:hAnsi="Arial" w:cs="Arial"/>
                  <w:sz w:val="20"/>
                </w:rPr>
                <w:t>právě pro potenciální vzájemnou kooperaci</w:t>
              </w:r>
            </w:ins>
            <w:ins w:id="353" w:author="Majerčík Jakub (211662)" w:date="2021-09-15T17:04:00Z">
              <w:r w:rsidR="00DB2A9C">
                <w:rPr>
                  <w:rFonts w:ascii="Arial" w:hAnsi="Arial" w:cs="Arial"/>
                  <w:sz w:val="20"/>
                </w:rPr>
                <w:t>, která muže mít p</w:t>
              </w:r>
            </w:ins>
            <w:ins w:id="354" w:author="Majerčík Jakub (211662)" w:date="2021-09-15T17:05:00Z">
              <w:r w:rsidR="00DB2A9C">
                <w:rPr>
                  <w:rFonts w:ascii="Arial" w:hAnsi="Arial" w:cs="Arial"/>
                  <w:sz w:val="20"/>
                </w:rPr>
                <w:t>ř</w:t>
              </w:r>
            </w:ins>
            <w:ins w:id="355" w:author="Majerčík Jakub (211662)" w:date="2021-09-15T17:04:00Z">
              <w:r w:rsidR="00DB2A9C">
                <w:rPr>
                  <w:rFonts w:ascii="Arial" w:hAnsi="Arial" w:cs="Arial"/>
                  <w:sz w:val="20"/>
                </w:rPr>
                <w:t>esah</w:t>
              </w:r>
            </w:ins>
            <w:ins w:id="356" w:author="Majerčík Jakub (211662)" w:date="2021-09-15T17:05:00Z">
              <w:r w:rsidR="00DB2A9C">
                <w:rPr>
                  <w:rFonts w:ascii="Arial" w:hAnsi="Arial" w:cs="Arial"/>
                  <w:sz w:val="20"/>
                </w:rPr>
                <w:t xml:space="preserve"> do výuky v UMŠ.</w:t>
              </w:r>
            </w:ins>
            <w:ins w:id="357" w:author="Majerčík Jakub (211662)" w:date="2021-09-15T17:04:00Z">
              <w:r w:rsidR="00DB2A9C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358" w:author="janabask janabask" w:date="2021-09-15T10:22:00Z">
              <w:del w:id="359" w:author="Majerčík Jakub (211662)" w:date="2021-09-15T17:04:00Z">
                <w:r w:rsidR="003D2095" w:rsidDel="00DB2A9C">
                  <w:rPr>
                    <w:rFonts w:ascii="Arial" w:hAnsi="Arial" w:cs="Arial"/>
                    <w:sz w:val="20"/>
                  </w:rPr>
                  <w:delText>.</w:delText>
                </w:r>
              </w:del>
            </w:ins>
          </w:p>
          <w:p w14:paraId="01E80FAB" w14:textId="77777777" w:rsidR="00961C70" w:rsidRPr="006E04A4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DAFA146" w14:textId="03C81C0C" w:rsidR="00986A97" w:rsidRDefault="00986A97" w:rsidP="00986A97">
      <w:pPr>
        <w:rPr>
          <w:ins w:id="360" w:author="Hana Navrátilová" w:date="2021-09-16T20:30:00Z"/>
          <w:rFonts w:cs="Arial"/>
          <w:sz w:val="16"/>
          <w:szCs w:val="16"/>
        </w:rPr>
      </w:pPr>
      <w:r>
        <w:rPr>
          <w:sz w:val="16"/>
          <w:szCs w:val="16"/>
        </w:rPr>
        <w:lastRenderedPageBreak/>
        <w:t>Navazuje na modul E. ZV</w:t>
      </w:r>
      <w:r>
        <w:rPr>
          <w:rFonts w:cs="Arial"/>
          <w:sz w:val="16"/>
          <w:szCs w:val="16"/>
        </w:rPr>
        <w:t>H UTB.</w:t>
      </w:r>
    </w:p>
    <w:p w14:paraId="2EE8A9BD" w14:textId="58F2CE44" w:rsidR="00F84493" w:rsidRDefault="00F84493" w:rsidP="00986A97">
      <w:pPr>
        <w:rPr>
          <w:ins w:id="361" w:author="Hana Navrátilová" w:date="2021-09-16T20:30:00Z"/>
          <w:rFonts w:cs="Arial"/>
          <w:sz w:val="16"/>
          <w:szCs w:val="16"/>
        </w:rPr>
      </w:pPr>
    </w:p>
    <w:p w14:paraId="75DFEB07" w14:textId="6E842111" w:rsidR="00F84493" w:rsidRDefault="00F84493" w:rsidP="00986A97">
      <w:pPr>
        <w:rPr>
          <w:ins w:id="362" w:author="Hana Navrátilová" w:date="2021-09-16T20:30:00Z"/>
          <w:rFonts w:cs="Arial"/>
          <w:sz w:val="16"/>
          <w:szCs w:val="16"/>
        </w:rPr>
      </w:pPr>
    </w:p>
    <w:p w14:paraId="5DF58A0D" w14:textId="2FBDFEBF" w:rsidR="00F84493" w:rsidRDefault="00F84493" w:rsidP="00986A97">
      <w:pPr>
        <w:rPr>
          <w:ins w:id="363" w:author="Hana Navrátilová" w:date="2021-09-16T20:30:00Z"/>
          <w:rFonts w:cs="Arial"/>
          <w:sz w:val="16"/>
          <w:szCs w:val="16"/>
        </w:rPr>
      </w:pPr>
    </w:p>
    <w:p w14:paraId="26E2C00D" w14:textId="24393152" w:rsidR="00F84493" w:rsidRDefault="00F84493" w:rsidP="00986A97">
      <w:pPr>
        <w:rPr>
          <w:ins w:id="364" w:author="Hana Navrátilová" w:date="2021-09-16T20:30:00Z"/>
          <w:rFonts w:cs="Arial"/>
          <w:sz w:val="16"/>
          <w:szCs w:val="16"/>
        </w:rPr>
      </w:pPr>
    </w:p>
    <w:p w14:paraId="4125D7AD" w14:textId="5D6D8A17" w:rsidR="00F84493" w:rsidRDefault="00F84493" w:rsidP="00986A97">
      <w:pPr>
        <w:rPr>
          <w:ins w:id="365" w:author="Hana Navrátilová" w:date="2021-09-16T20:30:00Z"/>
          <w:rFonts w:cs="Arial"/>
          <w:sz w:val="16"/>
          <w:szCs w:val="16"/>
        </w:rPr>
      </w:pPr>
    </w:p>
    <w:p w14:paraId="4E5770E4" w14:textId="23E8F21A" w:rsidR="00F84493" w:rsidRDefault="00F84493" w:rsidP="00986A97">
      <w:pPr>
        <w:rPr>
          <w:ins w:id="366" w:author="Hana Navrátilová" w:date="2021-09-16T20:30:00Z"/>
          <w:rFonts w:cs="Arial"/>
          <w:sz w:val="16"/>
          <w:szCs w:val="16"/>
        </w:rPr>
      </w:pPr>
    </w:p>
    <w:p w14:paraId="3A9C92F5" w14:textId="7E4A678A" w:rsidR="00F84493" w:rsidRDefault="00F84493" w:rsidP="00986A97">
      <w:pPr>
        <w:rPr>
          <w:ins w:id="367" w:author="Hana Navrátilová" w:date="2021-09-16T20:30:00Z"/>
          <w:rFonts w:cs="Arial"/>
          <w:sz w:val="16"/>
          <w:szCs w:val="16"/>
        </w:rPr>
      </w:pPr>
    </w:p>
    <w:p w14:paraId="0773124C" w14:textId="64919625" w:rsidR="00F84493" w:rsidRDefault="00F84493" w:rsidP="00986A97">
      <w:pPr>
        <w:rPr>
          <w:ins w:id="368" w:author="Hana Navrátilová" w:date="2021-09-16T20:30:00Z"/>
          <w:rFonts w:cs="Arial"/>
          <w:sz w:val="16"/>
          <w:szCs w:val="16"/>
        </w:rPr>
      </w:pPr>
    </w:p>
    <w:p w14:paraId="4039ED8C" w14:textId="095AE11D" w:rsidR="00F84493" w:rsidRDefault="00F84493" w:rsidP="00986A97">
      <w:pPr>
        <w:rPr>
          <w:ins w:id="369" w:author="Hana Navrátilová" w:date="2021-09-16T20:30:00Z"/>
          <w:rFonts w:cs="Arial"/>
          <w:sz w:val="16"/>
          <w:szCs w:val="16"/>
        </w:rPr>
      </w:pPr>
    </w:p>
    <w:p w14:paraId="7E7AD36C" w14:textId="490DD7C9" w:rsidR="00F84493" w:rsidRDefault="00F84493" w:rsidP="00986A97">
      <w:pPr>
        <w:rPr>
          <w:ins w:id="370" w:author="Hana Navrátilová" w:date="2021-09-16T20:30:00Z"/>
          <w:rFonts w:cs="Arial"/>
          <w:sz w:val="16"/>
          <w:szCs w:val="16"/>
        </w:rPr>
      </w:pPr>
    </w:p>
    <w:p w14:paraId="331C161C" w14:textId="5788ECB6" w:rsidR="00F84493" w:rsidRDefault="00F84493" w:rsidP="00986A97">
      <w:pPr>
        <w:rPr>
          <w:ins w:id="371" w:author="Hana Navrátilová" w:date="2021-09-16T20:30:00Z"/>
          <w:rFonts w:cs="Arial"/>
          <w:sz w:val="16"/>
          <w:szCs w:val="16"/>
        </w:rPr>
      </w:pPr>
    </w:p>
    <w:p w14:paraId="3AEDF954" w14:textId="3DD49D5C" w:rsidR="00F84493" w:rsidRDefault="00F84493" w:rsidP="00986A97">
      <w:pPr>
        <w:rPr>
          <w:ins w:id="372" w:author="Hana Navrátilová" w:date="2021-09-16T20:30:00Z"/>
          <w:rFonts w:cs="Arial"/>
          <w:sz w:val="16"/>
          <w:szCs w:val="16"/>
        </w:rPr>
      </w:pPr>
    </w:p>
    <w:p w14:paraId="20A5B242" w14:textId="791BC590" w:rsidR="00F84493" w:rsidRDefault="00F84493" w:rsidP="00986A97">
      <w:pPr>
        <w:rPr>
          <w:ins w:id="373" w:author="Hana Navrátilová" w:date="2021-09-16T20:30:00Z"/>
          <w:rFonts w:cs="Arial"/>
          <w:sz w:val="16"/>
          <w:szCs w:val="16"/>
        </w:rPr>
      </w:pPr>
    </w:p>
    <w:p w14:paraId="3977260A" w14:textId="5E19CD39" w:rsidR="00F84493" w:rsidRDefault="00F84493" w:rsidP="00986A97">
      <w:pPr>
        <w:rPr>
          <w:ins w:id="374" w:author="Hana Navrátilová" w:date="2021-09-16T20:30:00Z"/>
          <w:rFonts w:cs="Arial"/>
          <w:sz w:val="16"/>
          <w:szCs w:val="16"/>
        </w:rPr>
      </w:pPr>
    </w:p>
    <w:p w14:paraId="1EE2EE4B" w14:textId="77777777" w:rsidR="00F84493" w:rsidRDefault="00F84493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</w:p>
    <w:p w14:paraId="3D4F152D" w14:textId="77777777" w:rsidR="00986A97" w:rsidRDefault="00986A97" w:rsidP="00B769CE">
      <w:pPr>
        <w:ind w:right="454"/>
        <w:rPr>
          <w:rFonts w:cs="Arial"/>
          <w:color w:val="7030A0"/>
          <w:sz w:val="32"/>
          <w:szCs w:val="32"/>
        </w:rPr>
      </w:pPr>
    </w:p>
    <w:p w14:paraId="0261EAC6" w14:textId="7038ACFC" w:rsidR="00743EE4" w:rsidRPr="00691411" w:rsidRDefault="00F75C3F" w:rsidP="00743EE4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3a) Tvůrčí činnosti studentů</w:t>
      </w:r>
      <w:r w:rsidR="00743EE4" w:rsidRPr="00691411"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4A957A3E" w14:textId="77777777" w:rsidR="0058539C" w:rsidRPr="006965DC" w:rsidRDefault="0058539C" w:rsidP="001710EA">
      <w:pPr>
        <w:pStyle w:val="Bezmezer"/>
        <w:ind w:right="283"/>
        <w:rPr>
          <w:rFonts w:ascii="Arial" w:hAnsi="Arial" w:cs="Arial"/>
          <w:color w:val="7030A0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EB143E" w:rsidRPr="0058573E" w14:paraId="5A0A34D3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63CF698D" w14:textId="41B06EBE" w:rsidR="00EB143E" w:rsidRPr="00EE039E" w:rsidRDefault="00EB143E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Popis tvůrčí činnosti studentů</w:t>
            </w:r>
          </w:p>
          <w:p w14:paraId="27113425" w14:textId="72310BA2" w:rsidR="00EB143E" w:rsidRPr="00AC4575" w:rsidRDefault="00EB143E" w:rsidP="004958B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s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tvůrčí činnosti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studentů</w:t>
            </w:r>
            <w:r w:rsidR="00710916" w:rsidRPr="009A5A6E">
              <w:rPr>
                <w:rFonts w:ascii="Arial" w:hAnsi="Arial" w:cs="Arial"/>
                <w:i/>
                <w:sz w:val="16"/>
                <w:szCs w:val="16"/>
              </w:rPr>
              <w:t xml:space="preserve"> v letech RRRR-3 až RRRR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–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studentské granty</w:t>
            </w:r>
            <w:r>
              <w:rPr>
                <w:rFonts w:ascii="Arial" w:hAnsi="Arial" w:cs="Arial"/>
                <w:i/>
                <w:sz w:val="16"/>
                <w:szCs w:val="16"/>
              </w:rPr>
              <w:t>, workshop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>, výstav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>, koncert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 xml:space="preserve">tvůrčí činnost ve spolupráci s praxí, 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významn</w:t>
            </w:r>
            <w:r w:rsidR="004958B7">
              <w:rPr>
                <w:rFonts w:ascii="Arial" w:hAnsi="Arial" w:cs="Arial"/>
                <w:i/>
                <w:sz w:val="16"/>
                <w:szCs w:val="16"/>
              </w:rPr>
              <w:t>á ocenění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4958B7">
              <w:rPr>
                <w:rFonts w:ascii="Arial" w:hAnsi="Arial" w:cs="Arial"/>
                <w:i/>
                <w:sz w:val="16"/>
                <w:szCs w:val="16"/>
              </w:rPr>
              <w:t>studentů a absolventů</w:t>
            </w:r>
            <w:r w:rsidR="00A66C4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aj. – max. 3000 znaků)</w:t>
            </w:r>
          </w:p>
        </w:tc>
      </w:tr>
      <w:tr w:rsidR="00EB143E" w:rsidRPr="0058573E" w14:paraId="1BA35242" w14:textId="77777777" w:rsidTr="00691411">
        <w:trPr>
          <w:trHeight w:val="3079"/>
        </w:trPr>
        <w:tc>
          <w:tcPr>
            <w:tcW w:w="9040" w:type="dxa"/>
          </w:tcPr>
          <w:p w14:paraId="099BF09A" w14:textId="77777777" w:rsidR="00F674E6" w:rsidRDefault="00556AF4" w:rsidP="000C16C0">
            <w:pPr>
              <w:spacing w:before="120"/>
              <w:jc w:val="both"/>
              <w:rPr>
                <w:ins w:id="375" w:author="Adriana Wiegerová" w:date="2021-09-16T11:53:00Z"/>
                <w:rFonts w:cs="Arial"/>
              </w:rPr>
            </w:pPr>
            <w:r>
              <w:rPr>
                <w:rFonts w:cs="Arial"/>
              </w:rPr>
              <w:t xml:space="preserve">Tvůrčí činnost studentů UMŠ lze vidět jednak při jejich zapojení do činnosti ÚŠP </w:t>
            </w:r>
            <w:r w:rsidR="00D76B2D">
              <w:rPr>
                <w:rFonts w:cs="Arial"/>
              </w:rPr>
              <w:t xml:space="preserve">v pozici </w:t>
            </w:r>
            <w:r w:rsidR="00215FBD">
              <w:rPr>
                <w:rFonts w:cs="Arial"/>
              </w:rPr>
              <w:t>s</w:t>
            </w:r>
            <w:r>
              <w:rPr>
                <w:rFonts w:cs="Arial"/>
              </w:rPr>
              <w:t xml:space="preserve">tudentských vědeckých sil, dále i v rámci </w:t>
            </w:r>
            <w:r w:rsidR="000C16C0">
              <w:rPr>
                <w:rFonts w:cs="Arial"/>
              </w:rPr>
              <w:t xml:space="preserve">realizovaných </w:t>
            </w:r>
            <w:r>
              <w:rPr>
                <w:rFonts w:cs="Arial"/>
              </w:rPr>
              <w:t>projektů pracoviště.</w:t>
            </w:r>
            <w:r w:rsidR="000C16C0">
              <w:rPr>
                <w:rFonts w:cs="Arial"/>
              </w:rPr>
              <w:t xml:space="preserve"> </w:t>
            </w:r>
            <w:ins w:id="376" w:author="janabask janabask" w:date="2021-09-15T10:29:00Z">
              <w:r w:rsidR="003C1DFC">
                <w:rPr>
                  <w:rFonts w:cs="Arial"/>
                </w:rPr>
                <w:t xml:space="preserve">Zajímavá je i vědecká výchova studentů s perspektivou jejich dalšího studia, která začíná právě v UMŠ. </w:t>
              </w:r>
            </w:ins>
          </w:p>
          <w:p w14:paraId="6EEDA668" w14:textId="43E12F0A" w:rsidR="003C1DFC" w:rsidRDefault="003C1DFC" w:rsidP="000C16C0">
            <w:pPr>
              <w:spacing w:before="120"/>
              <w:jc w:val="both"/>
              <w:rPr>
                <w:ins w:id="377" w:author="Adriana Wiegerová" w:date="2021-09-16T11:53:00Z"/>
                <w:rFonts w:cs="Arial"/>
              </w:rPr>
            </w:pPr>
            <w:ins w:id="378" w:author="janabask janabask" w:date="2021-09-15T10:29:00Z">
              <w:r>
                <w:rPr>
                  <w:rFonts w:cs="Arial"/>
                </w:rPr>
                <w:t xml:space="preserve">Výsledkem pak může být hodnotný publikační výstup, například </w:t>
              </w:r>
              <w:r w:rsidRPr="00CE3DF1">
                <w:rPr>
                  <w:rFonts w:cs="Arial"/>
                </w:rPr>
                <w:t>Koutníková, M.</w:t>
              </w:r>
              <w:r>
                <w:rPr>
                  <w:rFonts w:cs="Arial"/>
                </w:rPr>
                <w:t>,</w:t>
              </w:r>
              <w:r w:rsidRPr="00CE3DF1">
                <w:rPr>
                  <w:rFonts w:cs="Arial"/>
                </w:rPr>
                <w:t xml:space="preserve"> &amp; Wiegerová, A. (2018)</w:t>
              </w:r>
              <w:r>
                <w:rPr>
                  <w:rFonts w:cs="Arial"/>
                </w:rPr>
                <w:t>.</w:t>
              </w:r>
              <w:r w:rsidRPr="00CE3DF1">
                <w:rPr>
                  <w:rFonts w:cs="Arial"/>
                </w:rPr>
                <w:t xml:space="preserve"> </w:t>
              </w:r>
              <w:r w:rsidRPr="00CE3DF1">
                <w:rPr>
                  <w:rFonts w:cs="Arial"/>
                  <w:i/>
                </w:rPr>
                <w:t>Využití komiksů v podmínkách mateřských škol.</w:t>
              </w:r>
              <w:r w:rsidRPr="00CE3DF1">
                <w:rPr>
                  <w:rFonts w:cs="Arial"/>
                </w:rPr>
                <w:t xml:space="preserve"> Zlín: </w:t>
              </w:r>
              <w:r>
                <w:rPr>
                  <w:rFonts w:cs="Arial"/>
                </w:rPr>
                <w:t>Univerzita Tomáše Bati ve Zlíně, který vznikl ze spolupráce školitelky a studentky iniciované při tvorbě bakalářské práce.</w:t>
              </w:r>
              <w:r w:rsidR="00091FCD">
                <w:rPr>
                  <w:rFonts w:cs="Arial"/>
                </w:rPr>
                <w:t xml:space="preserve"> Zpravidla </w:t>
              </w:r>
            </w:ins>
            <w:ins w:id="379" w:author="Hana Navrátilová" w:date="2021-09-16T20:33:00Z">
              <w:r w:rsidR="00E66634">
                <w:rPr>
                  <w:rFonts w:cs="Arial"/>
                </w:rPr>
                <w:t xml:space="preserve">i tito </w:t>
              </w:r>
            </w:ins>
            <w:ins w:id="380" w:author="janabask janabask" w:date="2021-09-15T10:29:00Z">
              <w:r>
                <w:rPr>
                  <w:rFonts w:cs="Arial"/>
                </w:rPr>
                <w:t>studenti pokračují v rámci nava</w:t>
              </w:r>
              <w:r w:rsidR="00445467">
                <w:rPr>
                  <w:rFonts w:cs="Arial"/>
                </w:rPr>
                <w:t xml:space="preserve">zujícího magisterského studia, </w:t>
              </w:r>
              <w:r>
                <w:rPr>
                  <w:rFonts w:cs="Arial"/>
                </w:rPr>
                <w:t>někteří i v doktorském studiu.</w:t>
              </w:r>
            </w:ins>
          </w:p>
          <w:p w14:paraId="085DACAE" w14:textId="42BDA6CA" w:rsidR="00F674E6" w:rsidRDefault="00F674E6" w:rsidP="000C16C0">
            <w:pPr>
              <w:spacing w:before="120"/>
              <w:jc w:val="both"/>
              <w:rPr>
                <w:ins w:id="381" w:author="janabask janabask" w:date="2021-09-15T10:30:00Z"/>
                <w:rFonts w:cs="Arial"/>
              </w:rPr>
            </w:pPr>
            <w:ins w:id="382" w:author="Adriana Wiegerová" w:date="2021-09-16T11:53:00Z">
              <w:r w:rsidRPr="00F84493">
                <w:rPr>
                  <w:rFonts w:cs="Arial"/>
                </w:rPr>
                <w:t>Významnou možností zapojení studentů do tvůrčí činnosti je také studentská v</w:t>
              </w:r>
            </w:ins>
            <w:ins w:id="383" w:author="Adriana Wiegerová" w:date="2021-09-16T11:54:00Z">
              <w:r w:rsidRPr="00F84493">
                <w:rPr>
                  <w:rFonts w:cs="Arial"/>
                </w:rPr>
                <w:t>ědecká  odborná činnost, která je na pracovišti podporována. Důkazem úspěchů v této oblasti je skutečnost, že v průběhu 5 let byly právě studentky UMŠ hodnoceny na popředních místech v</w:t>
              </w:r>
            </w:ins>
            <w:ins w:id="384" w:author="Adriana Wiegerová" w:date="2021-09-16T11:55:00Z">
              <w:r w:rsidRPr="00F84493">
                <w:rPr>
                  <w:rFonts w:cs="Arial"/>
                </w:rPr>
                <w:t> </w:t>
              </w:r>
            </w:ins>
            <w:ins w:id="385" w:author="Adriana Wiegerová" w:date="2021-09-16T11:54:00Z">
              <w:r w:rsidRPr="00F84493">
                <w:rPr>
                  <w:rFonts w:cs="Arial"/>
                </w:rPr>
                <w:t xml:space="preserve">oboru </w:t>
              </w:r>
            </w:ins>
            <w:ins w:id="386" w:author="Adriana Wiegerová" w:date="2021-09-16T11:55:00Z">
              <w:r w:rsidRPr="00F84493">
                <w:rPr>
                  <w:rFonts w:cs="Arial"/>
                </w:rPr>
                <w:t>pedagogika.</w:t>
              </w:r>
            </w:ins>
          </w:p>
          <w:p w14:paraId="0836715A" w14:textId="1C0A50D4" w:rsidR="00556AF4" w:rsidRDefault="003C1DFC" w:rsidP="000C16C0">
            <w:pPr>
              <w:spacing w:before="120"/>
              <w:jc w:val="both"/>
              <w:rPr>
                <w:rFonts w:cs="Arial"/>
              </w:rPr>
            </w:pPr>
            <w:ins w:id="387" w:author="janabask janabask" w:date="2021-09-15T10:31:00Z">
              <w:r>
                <w:rPr>
                  <w:rFonts w:cs="Arial"/>
                </w:rPr>
                <w:t xml:space="preserve">Hodnocené </w:t>
              </w:r>
            </w:ins>
            <w:ins w:id="388" w:author="janabask janabask" w:date="2021-09-15T10:30:00Z">
              <w:r>
                <w:rPr>
                  <w:rFonts w:cs="Arial"/>
                </w:rPr>
                <w:t>UM</w:t>
              </w:r>
            </w:ins>
            <w:ins w:id="389" w:author="janabask janabask" w:date="2021-09-15T10:31:00Z">
              <w:r>
                <w:rPr>
                  <w:rFonts w:cs="Arial"/>
                </w:rPr>
                <w:t>Š je obor, který měl a v</w:t>
              </w:r>
            </w:ins>
            <w:ins w:id="390" w:author="janabask janabask" w:date="2021-09-15T10:32:00Z">
              <w:r>
                <w:rPr>
                  <w:rFonts w:cs="Arial"/>
                </w:rPr>
                <w:t> </w:t>
              </w:r>
            </w:ins>
            <w:ins w:id="391" w:author="janabask janabask" w:date="2021-09-15T10:31:00Z">
              <w:r>
                <w:rPr>
                  <w:rFonts w:cs="Arial"/>
                </w:rPr>
                <w:t xml:space="preserve">inovované </w:t>
              </w:r>
            </w:ins>
            <w:ins w:id="392" w:author="janabask janabask" w:date="2021-09-15T10:32:00Z">
              <w:r>
                <w:rPr>
                  <w:rFonts w:cs="Arial"/>
                </w:rPr>
                <w:t>podobě dnes i má</w:t>
              </w:r>
            </w:ins>
            <w:ins w:id="393" w:author="Majerčík Jakub (211662)" w:date="2021-09-15T17:08:00Z">
              <w:r w:rsidR="00BB5D75">
                <w:rPr>
                  <w:rFonts w:cs="Arial"/>
                </w:rPr>
                <w:t xml:space="preserve"> jako program</w:t>
              </w:r>
            </w:ins>
            <w:ins w:id="394" w:author="janabask janabask" w:date="2021-09-15T10:32:00Z">
              <w:r>
                <w:rPr>
                  <w:rFonts w:cs="Arial"/>
                </w:rPr>
                <w:t xml:space="preserve"> profesní zaměření. Tvůrčí činnost jeho studentů ve smyslu generování vědeckých textů, realizace výzkumné činnosti </w:t>
              </w:r>
            </w:ins>
            <w:ins w:id="395" w:author="janabask janabask" w:date="2021-09-15T10:34:00Z">
              <w:r>
                <w:rPr>
                  <w:rFonts w:cs="Arial"/>
                </w:rPr>
                <w:t xml:space="preserve">apod. </w:t>
              </w:r>
            </w:ins>
            <w:ins w:id="396" w:author="janabask janabask" w:date="2021-09-15T10:32:00Z">
              <w:r>
                <w:rPr>
                  <w:rFonts w:cs="Arial"/>
                </w:rPr>
                <w:t>nepatří mezi jeho priority</w:t>
              </w:r>
            </w:ins>
            <w:ins w:id="397" w:author="janabask janabask" w:date="2021-09-15T10:35:00Z">
              <w:r>
                <w:rPr>
                  <w:rFonts w:cs="Arial"/>
                </w:rPr>
                <w:t xml:space="preserve"> a profilující aspekty studia.</w:t>
              </w:r>
            </w:ins>
            <w:ins w:id="398" w:author="janabask janabask" w:date="2021-09-15T10:32:00Z">
              <w:r>
                <w:rPr>
                  <w:rFonts w:cs="Arial"/>
                </w:rPr>
                <w:t xml:space="preserve"> </w:t>
              </w:r>
            </w:ins>
            <w:ins w:id="399" w:author="janabask janabask" w:date="2021-09-15T10:35:00Z">
              <w:r>
                <w:rPr>
                  <w:rFonts w:cs="Arial"/>
                </w:rPr>
                <w:t>S</w:t>
              </w:r>
            </w:ins>
            <w:ins w:id="400" w:author="janabask janabask" w:date="2021-09-15T10:33:00Z">
              <w:r>
                <w:rPr>
                  <w:rFonts w:cs="Arial"/>
                </w:rPr>
                <w:t> </w:t>
              </w:r>
            </w:ins>
            <w:ins w:id="401" w:author="janabask janabask" w:date="2021-09-15T10:32:00Z">
              <w:r>
                <w:rPr>
                  <w:rFonts w:cs="Arial"/>
                </w:rPr>
                <w:t xml:space="preserve">ohledem </w:t>
              </w:r>
            </w:ins>
            <w:ins w:id="402" w:author="janabask janabask" w:date="2021-09-15T10:33:00Z">
              <w:r>
                <w:rPr>
                  <w:rFonts w:cs="Arial"/>
                </w:rPr>
                <w:t xml:space="preserve">na to </w:t>
              </w:r>
            </w:ins>
            <w:ins w:id="403" w:author="janabask janabask" w:date="2021-09-15T10:35:00Z">
              <w:r>
                <w:rPr>
                  <w:rFonts w:cs="Arial"/>
                </w:rPr>
                <w:t xml:space="preserve">jsou studenti motivování </w:t>
              </w:r>
            </w:ins>
            <w:ins w:id="404" w:author="Majerčík Jakub (211662)" w:date="2021-09-15T17:09:00Z">
              <w:r w:rsidR="00BB5D75">
                <w:rPr>
                  <w:rFonts w:cs="Arial"/>
                </w:rPr>
                <w:t xml:space="preserve">rovněž </w:t>
              </w:r>
            </w:ins>
            <w:ins w:id="405" w:author="janabask janabask" w:date="2021-09-15T10:35:00Z">
              <w:r>
                <w:rPr>
                  <w:rFonts w:cs="Arial"/>
                </w:rPr>
                <w:t>k</w:t>
              </w:r>
            </w:ins>
            <w:ins w:id="406" w:author="janabask janabask" w:date="2021-09-15T10:36:00Z">
              <w:r>
                <w:rPr>
                  <w:rFonts w:cs="Arial"/>
                </w:rPr>
                <w:t> </w:t>
              </w:r>
            </w:ins>
            <w:ins w:id="407" w:author="janabask janabask" w:date="2021-09-15T10:35:00Z">
              <w:r>
                <w:rPr>
                  <w:rFonts w:cs="Arial"/>
                </w:rPr>
                <w:t>aktivi</w:t>
              </w:r>
            </w:ins>
            <w:ins w:id="408" w:author="janabask janabask" w:date="2021-09-15T10:36:00Z">
              <w:r>
                <w:rPr>
                  <w:rFonts w:cs="Arial"/>
                </w:rPr>
                <w:t>t</w:t>
              </w:r>
            </w:ins>
            <w:ins w:id="409" w:author="janabask janabask" w:date="2021-09-15T10:35:00Z">
              <w:r>
                <w:rPr>
                  <w:rFonts w:cs="Arial"/>
                </w:rPr>
                <w:t xml:space="preserve">ám </w:t>
              </w:r>
            </w:ins>
            <w:ins w:id="410" w:author="janabask janabask" w:date="2021-09-15T10:36:00Z">
              <w:r>
                <w:rPr>
                  <w:rFonts w:cs="Arial"/>
                </w:rPr>
                <w:t xml:space="preserve">směřujícím do </w:t>
              </w:r>
            </w:ins>
            <w:ins w:id="411" w:author="janabask janabask" w:date="2021-09-15T10:41:00Z">
              <w:r w:rsidR="00445467">
                <w:rPr>
                  <w:rFonts w:cs="Arial"/>
                </w:rPr>
                <w:t xml:space="preserve">edukační </w:t>
              </w:r>
            </w:ins>
            <w:ins w:id="412" w:author="janabask janabask" w:date="2021-09-15T10:36:00Z">
              <w:r>
                <w:rPr>
                  <w:rFonts w:cs="Arial"/>
                </w:rPr>
                <w:t>praxe</w:t>
              </w:r>
            </w:ins>
            <w:ins w:id="413" w:author="janabask janabask" w:date="2021-09-15T10:37:00Z">
              <w:r>
                <w:rPr>
                  <w:rFonts w:cs="Arial"/>
                </w:rPr>
                <w:t>. V tomto smyslu se tedy nejedná o jejich standardní tvůrčí činnost</w:t>
              </w:r>
            </w:ins>
            <w:ins w:id="414" w:author="janabask janabask" w:date="2021-09-15T10:38:00Z">
              <w:r>
                <w:rPr>
                  <w:rFonts w:cs="Arial"/>
                </w:rPr>
                <w:t xml:space="preserve">, ale o aktivity významně podporující </w:t>
              </w:r>
            </w:ins>
            <w:r w:rsidR="00BB5D75">
              <w:rPr>
                <w:rFonts w:cs="Arial"/>
              </w:rPr>
              <w:t>nap</w:t>
            </w:r>
            <w:r w:rsidR="00F674E6">
              <w:rPr>
                <w:rFonts w:cs="Arial"/>
              </w:rPr>
              <w:t>ř</w:t>
            </w:r>
            <w:r w:rsidR="00BB5D75">
              <w:rPr>
                <w:rFonts w:cs="Arial"/>
              </w:rPr>
              <w:t>íklad</w:t>
            </w:r>
            <w:ins w:id="415" w:author="janabask janabask" w:date="2021-09-15T10:38:00Z">
              <w:r>
                <w:rPr>
                  <w:rFonts w:cs="Arial"/>
                </w:rPr>
                <w:t xml:space="preserve"> třetí roli univerzity. </w:t>
              </w:r>
            </w:ins>
            <w:r w:rsidR="000C16C0">
              <w:rPr>
                <w:rFonts w:cs="Arial"/>
              </w:rPr>
              <w:t xml:space="preserve">V období pandemie a </w:t>
            </w:r>
            <w:r w:rsidR="000B5736">
              <w:rPr>
                <w:rFonts w:cs="Arial"/>
              </w:rPr>
              <w:t xml:space="preserve">omezujících </w:t>
            </w:r>
            <w:r w:rsidR="000C16C0">
              <w:rPr>
                <w:rFonts w:cs="Arial"/>
              </w:rPr>
              <w:t>opatření se studenti podíleli</w:t>
            </w:r>
            <w:r w:rsidR="00BF42BE">
              <w:rPr>
                <w:rFonts w:cs="Arial"/>
              </w:rPr>
              <w:t xml:space="preserve"> na pomoci školám i </w:t>
            </w:r>
            <w:r w:rsidR="008029A0">
              <w:rPr>
                <w:rFonts w:cs="Arial"/>
              </w:rPr>
              <w:t>konkrétním</w:t>
            </w:r>
            <w:r w:rsidR="00BF42BE">
              <w:rPr>
                <w:rFonts w:cs="Arial"/>
              </w:rPr>
              <w:t xml:space="preserve"> rodiná</w:t>
            </w:r>
            <w:r w:rsidR="00215FBD">
              <w:rPr>
                <w:rFonts w:cs="Arial"/>
              </w:rPr>
              <w:t>m</w:t>
            </w:r>
            <w:r w:rsidR="00BF42BE">
              <w:rPr>
                <w:rFonts w:cs="Arial"/>
              </w:rPr>
              <w:t xml:space="preserve"> při distanční výuce (dětí v MŠ, v dětských domovech, v základních školách, v rodinách zdravotníků </w:t>
            </w:r>
            <w:r w:rsidR="00E03EBB">
              <w:rPr>
                <w:rFonts w:cs="Arial"/>
              </w:rPr>
              <w:t>apod.</w:t>
            </w:r>
            <w:r w:rsidR="00BF42BE">
              <w:rPr>
                <w:rFonts w:cs="Arial"/>
              </w:rPr>
              <w:t>).</w:t>
            </w:r>
          </w:p>
          <w:p w14:paraId="4EAD9801" w14:textId="40B347CE" w:rsidR="000C16C0" w:rsidRDefault="000C16C0" w:rsidP="000C16C0">
            <w:pPr>
              <w:spacing w:before="120"/>
              <w:jc w:val="both"/>
              <w:rPr>
                <w:rFonts w:cs="Arial"/>
              </w:rPr>
            </w:pPr>
            <w:r>
              <w:rPr>
                <w:rFonts w:cs="Arial"/>
              </w:rPr>
              <w:t>Nejv</w:t>
            </w:r>
            <w:r w:rsidR="000B5736">
              <w:rPr>
                <w:rFonts w:cs="Arial"/>
              </w:rPr>
              <w:t>íce</w:t>
            </w:r>
            <w:r>
              <w:rPr>
                <w:rFonts w:cs="Arial"/>
              </w:rPr>
              <w:t xml:space="preserve"> </w:t>
            </w:r>
            <w:ins w:id="416" w:author="Majerčík Jakub (211662)" w:date="2021-09-15T17:09:00Z">
              <w:r w:rsidR="00BB5D75">
                <w:rPr>
                  <w:rFonts w:cs="Arial"/>
                </w:rPr>
                <w:t>bylo</w:t>
              </w:r>
            </w:ins>
            <w:r>
              <w:rPr>
                <w:rFonts w:cs="Arial"/>
              </w:rPr>
              <w:t xml:space="preserve"> studenty UMŠ vidět ve třech důležitých akcích, do kterých je ÚŠP zapojen, </w:t>
            </w:r>
            <w:ins w:id="417" w:author="janabask janabask" w:date="2021-09-15T11:07:00Z">
              <w:r w:rsidR="00567B91">
                <w:rPr>
                  <w:rFonts w:cs="Arial"/>
                </w:rPr>
                <w:t>některé</w:t>
              </w:r>
            </w:ins>
            <w:del w:id="418" w:author="janabask janabask" w:date="2021-09-15T11:07:00Z">
              <w:r w:rsidR="000B5736" w:rsidDel="00567B91">
                <w:rPr>
                  <w:rFonts w:cs="Arial"/>
                </w:rPr>
                <w:delText xml:space="preserve"> </w:delText>
              </w:r>
            </w:del>
            <w:r>
              <w:rPr>
                <w:rFonts w:cs="Arial"/>
              </w:rPr>
              <w:t xml:space="preserve"> organizuje a zabezpečuje. V rámci třetí role univerzity je to aktivní participace na Zlínském filmovém festivalu, Noci vědců apod. V garanci ÚŠP je to oblíbená Junior univerzita (forma letního tábor</w:t>
            </w:r>
            <w:r w:rsidR="000B5736">
              <w:rPr>
                <w:rFonts w:cs="Arial"/>
              </w:rPr>
              <w:t>a</w:t>
            </w:r>
            <w:r>
              <w:rPr>
                <w:rFonts w:cs="Arial"/>
              </w:rPr>
              <w:t xml:space="preserve"> s odborným programem) a pravidelné akce pro MŠ v regionu pod názvem Univerzita předškolákům.</w:t>
            </w:r>
            <w:r w:rsidR="00623ACE" w:rsidRPr="00623ACE">
              <w:rPr>
                <w:rStyle w:val="2ldblah0cf64rqmha4vicd"/>
                <w:rFonts w:cs="Arial"/>
              </w:rPr>
              <w:t xml:space="preserve"> Projekt Junior univerzita je zařazen od roku 2018 do mezinárodní sítě European Children’s Universities Network.</w:t>
            </w:r>
          </w:p>
          <w:p w14:paraId="32B2693F" w14:textId="1A0E4E2E" w:rsidR="00CE3DF1" w:rsidRPr="00CE3DF1" w:rsidDel="003C1DFC" w:rsidRDefault="00BF42BE" w:rsidP="000C16C0">
            <w:pPr>
              <w:spacing w:before="120"/>
              <w:jc w:val="both"/>
              <w:rPr>
                <w:del w:id="419" w:author="janabask janabask" w:date="2021-09-15T10:29:00Z"/>
                <w:rFonts w:cs="Arial"/>
              </w:rPr>
            </w:pPr>
            <w:del w:id="420" w:author="janabask janabask" w:date="2021-09-15T10:29:00Z">
              <w:r w:rsidDel="003C1DFC">
                <w:rPr>
                  <w:rFonts w:cs="Arial"/>
                </w:rPr>
                <w:delText xml:space="preserve">Zajímavá je i vědecká výchova studentů s perspektivou jejich dalšího studia, která začíná právě v UMŠ. Výsledkem pak může být hodnotný publikační výstup, například </w:delText>
              </w:r>
              <w:r w:rsidR="00CE3DF1" w:rsidRPr="00CE3DF1" w:rsidDel="003C1DFC">
                <w:rPr>
                  <w:rFonts w:cs="Arial"/>
                </w:rPr>
                <w:delText>Koutníková, M.</w:delText>
              </w:r>
              <w:r w:rsidR="001F1F49" w:rsidDel="003C1DFC">
                <w:rPr>
                  <w:rFonts w:cs="Arial"/>
                </w:rPr>
                <w:delText>,</w:delText>
              </w:r>
              <w:r w:rsidR="00CE3DF1" w:rsidRPr="00CE3DF1" w:rsidDel="003C1DFC">
                <w:rPr>
                  <w:rFonts w:cs="Arial"/>
                </w:rPr>
                <w:delText xml:space="preserve"> &amp; Wiegerová, A. (2018)</w:delText>
              </w:r>
              <w:r w:rsidDel="003C1DFC">
                <w:rPr>
                  <w:rFonts w:cs="Arial"/>
                </w:rPr>
                <w:delText>.</w:delText>
              </w:r>
              <w:r w:rsidR="00CE3DF1" w:rsidRPr="00CE3DF1" w:rsidDel="003C1DFC">
                <w:rPr>
                  <w:rFonts w:cs="Arial"/>
                </w:rPr>
                <w:delText xml:space="preserve"> </w:delText>
              </w:r>
              <w:r w:rsidR="00CE3DF1" w:rsidRPr="00CE3DF1" w:rsidDel="003C1DFC">
                <w:rPr>
                  <w:rFonts w:cs="Arial"/>
                  <w:i/>
                </w:rPr>
                <w:delText>Využití komiksů v podmínkách mateřských škol.</w:delText>
              </w:r>
              <w:r w:rsidR="00CE3DF1" w:rsidRPr="00CE3DF1" w:rsidDel="003C1DFC">
                <w:rPr>
                  <w:rFonts w:cs="Arial"/>
                </w:rPr>
                <w:delText xml:space="preserve"> Zlín: </w:delText>
              </w:r>
              <w:r w:rsidDel="003C1DFC">
                <w:rPr>
                  <w:rFonts w:cs="Arial"/>
                </w:rPr>
                <w:delText>Univerzita Tomáše Bati ve Zlíně, který vznik</w:delText>
              </w:r>
              <w:r w:rsidR="00215FBD" w:rsidDel="003C1DFC">
                <w:rPr>
                  <w:rFonts w:cs="Arial"/>
                </w:rPr>
                <w:delText>l</w:delText>
              </w:r>
              <w:r w:rsidDel="003C1DFC">
                <w:rPr>
                  <w:rFonts w:cs="Arial"/>
                </w:rPr>
                <w:delText xml:space="preserve"> </w:delText>
              </w:r>
              <w:r w:rsidR="00215FBD" w:rsidDel="003C1DFC">
                <w:rPr>
                  <w:rFonts w:cs="Arial"/>
                </w:rPr>
                <w:delText>z</w:delText>
              </w:r>
              <w:r w:rsidDel="003C1DFC">
                <w:rPr>
                  <w:rFonts w:cs="Arial"/>
                </w:rPr>
                <w:delText xml:space="preserve">e spolupráce </w:delText>
              </w:r>
              <w:r w:rsidR="00C60231" w:rsidDel="003C1DFC">
                <w:rPr>
                  <w:rFonts w:cs="Arial"/>
                </w:rPr>
                <w:delText>školitelky</w:delText>
              </w:r>
              <w:r w:rsidDel="003C1DFC">
                <w:rPr>
                  <w:rFonts w:cs="Arial"/>
                </w:rPr>
                <w:delText xml:space="preserve"> a studentky </w:delText>
              </w:r>
              <w:r w:rsidR="00EE56EA" w:rsidDel="003C1DFC">
                <w:rPr>
                  <w:rFonts w:cs="Arial"/>
                </w:rPr>
                <w:delText xml:space="preserve">iniciované </w:delText>
              </w:r>
              <w:r w:rsidDel="003C1DFC">
                <w:rPr>
                  <w:rFonts w:cs="Arial"/>
                </w:rPr>
                <w:delText xml:space="preserve">při </w:delText>
              </w:r>
              <w:r w:rsidR="00A52D0D" w:rsidDel="003C1DFC">
                <w:rPr>
                  <w:rFonts w:cs="Arial"/>
                </w:rPr>
                <w:delText>tvorbě</w:delText>
              </w:r>
              <w:r w:rsidDel="003C1DFC">
                <w:rPr>
                  <w:rFonts w:cs="Arial"/>
                </w:rPr>
                <w:delText xml:space="preserve"> bakalářské práce.</w:delText>
              </w:r>
              <w:r w:rsidR="00A22A9E" w:rsidDel="003C1DFC">
                <w:rPr>
                  <w:rFonts w:cs="Arial"/>
                </w:rPr>
                <w:delText xml:space="preserve"> Zpravidla i tito studenti pokračují v rámci navazujícího magisterského studia a </w:delText>
              </w:r>
              <w:r w:rsidR="000B5736" w:rsidDel="003C1DFC">
                <w:rPr>
                  <w:rFonts w:cs="Arial"/>
                </w:rPr>
                <w:delText xml:space="preserve">někteří </w:delText>
              </w:r>
              <w:r w:rsidR="00A22A9E" w:rsidDel="003C1DFC">
                <w:rPr>
                  <w:rFonts w:cs="Arial"/>
                </w:rPr>
                <w:delText>i v doktorském studiu.</w:delText>
              </w:r>
            </w:del>
          </w:p>
          <w:p w14:paraId="54996422" w14:textId="12149EE1" w:rsidR="00961C70" w:rsidRPr="004D6159" w:rsidRDefault="00961C70" w:rsidP="00E66634">
            <w:pPr>
              <w:spacing w:before="120"/>
              <w:jc w:val="both"/>
              <w:rPr>
                <w:rFonts w:cs="Arial"/>
              </w:rPr>
            </w:pPr>
          </w:p>
        </w:tc>
      </w:tr>
    </w:tbl>
    <w:p w14:paraId="31FD771D" w14:textId="77777777" w:rsidR="00EB143E" w:rsidRDefault="00EB143E" w:rsidP="001710EA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EB143E" w:rsidSect="00BF69BF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E16A1E2" w14:textId="5C84BD90" w:rsidR="001C61C6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>Část 4.) M</w:t>
      </w:r>
      <w:r w:rsidR="001710EA" w:rsidRPr="00F75C3F">
        <w:rPr>
          <w:rFonts w:cs="Arial"/>
          <w:b/>
          <w:color w:val="C45911" w:themeColor="accent2" w:themeShade="BF"/>
          <w:sz w:val="32"/>
          <w:szCs w:val="32"/>
        </w:rPr>
        <w:t>ezinárodní rozměr studijního programu</w:t>
      </w:r>
      <w:r w:rsidR="00EE3E55" w:rsidRPr="00F75C3F">
        <w:rPr>
          <w:rFonts w:cs="Arial"/>
          <w:b/>
          <w:color w:val="C45911" w:themeColor="accent2" w:themeShade="BF"/>
          <w:sz w:val="32"/>
          <w:szCs w:val="32"/>
        </w:rPr>
        <w:t>/oboru</w:t>
      </w:r>
    </w:p>
    <w:p w14:paraId="713689D2" w14:textId="59D3E0F1" w:rsidR="00F75C3F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</w:p>
    <w:p w14:paraId="30695DFC" w14:textId="77777777" w:rsidR="0073672B" w:rsidRDefault="0073672B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</w:p>
    <w:tbl>
      <w:tblPr>
        <w:tblStyle w:val="Mkatabulky"/>
        <w:tblW w:w="8844" w:type="dxa"/>
        <w:tblLook w:val="04A0" w:firstRow="1" w:lastRow="0" w:firstColumn="1" w:lastColumn="0" w:noHBand="0" w:noVBand="1"/>
      </w:tblPr>
      <w:tblGrid>
        <w:gridCol w:w="3029"/>
        <w:gridCol w:w="1454"/>
        <w:gridCol w:w="1454"/>
        <w:gridCol w:w="1140"/>
        <w:gridCol w:w="1767"/>
      </w:tblGrid>
      <w:tr w:rsidR="009D4712" w:rsidRPr="00F75C3F" w14:paraId="3C87483F" w14:textId="77777777" w:rsidTr="00160D7F">
        <w:trPr>
          <w:trHeight w:val="250"/>
        </w:trPr>
        <w:tc>
          <w:tcPr>
            <w:tcW w:w="3029" w:type="dxa"/>
            <w:shd w:val="clear" w:color="auto" w:fill="F7CAAC" w:themeFill="accent2" w:themeFillTint="66"/>
            <w:hideMark/>
          </w:tcPr>
          <w:p w14:paraId="5C07894F" w14:textId="77777777" w:rsidR="009D4712" w:rsidRPr="00F75C3F" w:rsidRDefault="009D4712" w:rsidP="009D4712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Mobilita studentů</w:t>
            </w: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 xml:space="preserve">1) </w:t>
            </w: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a absolventů</w:t>
            </w:r>
          </w:p>
        </w:tc>
        <w:tc>
          <w:tcPr>
            <w:tcW w:w="1454" w:type="dxa"/>
            <w:shd w:val="clear" w:color="auto" w:fill="F7CAAC" w:themeFill="accent2" w:themeFillTint="66"/>
            <w:hideMark/>
          </w:tcPr>
          <w:p w14:paraId="282B73E4" w14:textId="17B62EFC" w:rsidR="009D4712" w:rsidRPr="00F75C3F" w:rsidRDefault="009D4712" w:rsidP="009D4712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  <w:bdr w:val="none" w:sz="0" w:space="0" w:color="auto" w:frame="1"/>
              </w:rPr>
              <w:t>2017/18-3 </w:t>
            </w:r>
          </w:p>
        </w:tc>
        <w:tc>
          <w:tcPr>
            <w:tcW w:w="1454" w:type="dxa"/>
            <w:shd w:val="clear" w:color="auto" w:fill="F7CAAC" w:themeFill="accent2" w:themeFillTint="66"/>
            <w:hideMark/>
          </w:tcPr>
          <w:p w14:paraId="2609C3A7" w14:textId="6CADB296" w:rsidR="009D4712" w:rsidRPr="00F75C3F" w:rsidRDefault="009D4712" w:rsidP="009D4712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  <w:bdr w:val="none" w:sz="0" w:space="0" w:color="auto" w:frame="1"/>
              </w:rPr>
              <w:t>2018/19-2 </w:t>
            </w:r>
          </w:p>
        </w:tc>
        <w:tc>
          <w:tcPr>
            <w:tcW w:w="1140" w:type="dxa"/>
            <w:shd w:val="clear" w:color="auto" w:fill="F7CAAC" w:themeFill="accent2" w:themeFillTint="66"/>
            <w:hideMark/>
          </w:tcPr>
          <w:p w14:paraId="5FA39EA1" w14:textId="19171C3E" w:rsidR="009D4712" w:rsidRPr="00F75C3F" w:rsidRDefault="009D4712" w:rsidP="009D4712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  <w:bdr w:val="none" w:sz="0" w:space="0" w:color="auto" w:frame="1"/>
              </w:rPr>
              <w:t>2019/20-1 </w:t>
            </w:r>
          </w:p>
        </w:tc>
        <w:tc>
          <w:tcPr>
            <w:tcW w:w="1767" w:type="dxa"/>
            <w:shd w:val="clear" w:color="auto" w:fill="F7CAAC" w:themeFill="accent2" w:themeFillTint="66"/>
            <w:hideMark/>
          </w:tcPr>
          <w:p w14:paraId="230972D6" w14:textId="5E7A9D8E" w:rsidR="009D4712" w:rsidRPr="00F75C3F" w:rsidRDefault="009D4712" w:rsidP="009D4712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cs="Arial"/>
                <w:b/>
                <w:bCs/>
                <w:color w:val="201F1E"/>
                <w:sz w:val="15"/>
                <w:szCs w:val="15"/>
                <w:bdr w:val="none" w:sz="0" w:space="0" w:color="auto" w:frame="1"/>
              </w:rPr>
              <w:t>2020/21</w:t>
            </w:r>
          </w:p>
        </w:tc>
      </w:tr>
      <w:tr w:rsidR="009D4712" w:rsidRPr="00F75C3F" w14:paraId="2891B82D" w14:textId="77777777" w:rsidTr="00D03D96">
        <w:trPr>
          <w:trHeight w:val="840"/>
        </w:trPr>
        <w:tc>
          <w:tcPr>
            <w:tcW w:w="3029" w:type="dxa"/>
            <w:hideMark/>
          </w:tcPr>
          <w:p w14:paraId="2CEB5DD2" w14:textId="77777777" w:rsidR="009D4712" w:rsidRPr="00F75C3F" w:rsidRDefault="009D4712" w:rsidP="009D4712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vyslaných studentů </w:t>
            </w:r>
            <w:r w:rsidRPr="00F75C3F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(výjezdy v délce alespoň14 dní)</w:t>
            </w:r>
          </w:p>
        </w:tc>
        <w:tc>
          <w:tcPr>
            <w:tcW w:w="1454" w:type="dxa"/>
            <w:hideMark/>
          </w:tcPr>
          <w:p w14:paraId="5C7B1F53" w14:textId="5A0D6F92" w:rsidR="009D4712" w:rsidRPr="00382E48" w:rsidRDefault="009D4712" w:rsidP="009D4712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382E48"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454" w:type="dxa"/>
            <w:hideMark/>
          </w:tcPr>
          <w:p w14:paraId="7A6D8B6A" w14:textId="1131A808" w:rsidR="009D4712" w:rsidRPr="00382E48" w:rsidRDefault="009D4712" w:rsidP="009D4712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382E48">
              <w:rPr>
                <w:rFonts w:eastAsia="Times New Roman" w:cs="Arial"/>
                <w:color w:val="000000"/>
                <w:lang w:eastAsia="cs-CZ"/>
              </w:rPr>
              <w:t>3</w:t>
            </w:r>
          </w:p>
        </w:tc>
        <w:tc>
          <w:tcPr>
            <w:tcW w:w="1140" w:type="dxa"/>
            <w:hideMark/>
          </w:tcPr>
          <w:p w14:paraId="578A60A9" w14:textId="00BE325D" w:rsidR="009D4712" w:rsidRPr="00382E48" w:rsidRDefault="009D4712" w:rsidP="009D4712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382E48"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767" w:type="dxa"/>
            <w:hideMark/>
          </w:tcPr>
          <w:p w14:paraId="72AB16AC" w14:textId="35AB5B39" w:rsidR="009D4712" w:rsidRPr="00382E48" w:rsidRDefault="009D4712" w:rsidP="009D4712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382E48"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</w:tr>
      <w:tr w:rsidR="009D4712" w:rsidRPr="00F75C3F" w14:paraId="3D5D840C" w14:textId="77777777" w:rsidTr="00D03D96">
        <w:trPr>
          <w:trHeight w:val="799"/>
        </w:trPr>
        <w:tc>
          <w:tcPr>
            <w:tcW w:w="3029" w:type="dxa"/>
            <w:hideMark/>
          </w:tcPr>
          <w:p w14:paraId="79535B34" w14:textId="40D5639C" w:rsidR="009D4712" w:rsidRPr="00F75C3F" w:rsidRDefault="009D4712" w:rsidP="009D4712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přijatých studentů </w:t>
            </w:r>
            <w:r w:rsidRPr="00F75C3F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(příjezdy v délce</w:t>
            </w:r>
            <w:r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alespoň 14 dní)</w:t>
            </w:r>
            <w:r w:rsidRPr="00F75C3F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54" w:type="dxa"/>
            <w:hideMark/>
          </w:tcPr>
          <w:p w14:paraId="0DDED753" w14:textId="2646C85D" w:rsidR="009D4712" w:rsidRPr="00382E48" w:rsidRDefault="009D4712" w:rsidP="009D4712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382E48">
              <w:rPr>
                <w:rFonts w:eastAsia="Times New Roman" w:cs="Arial"/>
                <w:color w:val="000000"/>
                <w:lang w:eastAsia="cs-CZ"/>
              </w:rPr>
              <w:t>8</w:t>
            </w:r>
          </w:p>
        </w:tc>
        <w:tc>
          <w:tcPr>
            <w:tcW w:w="1454" w:type="dxa"/>
            <w:hideMark/>
          </w:tcPr>
          <w:p w14:paraId="38F74154" w14:textId="72DFF097" w:rsidR="009D4712" w:rsidRPr="00382E48" w:rsidRDefault="009D4712" w:rsidP="009D4712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382E48">
              <w:rPr>
                <w:rFonts w:eastAsia="Times New Roman" w:cs="Arial"/>
                <w:color w:val="000000"/>
                <w:lang w:eastAsia="cs-CZ"/>
              </w:rPr>
              <w:t>0</w:t>
            </w:r>
          </w:p>
        </w:tc>
        <w:tc>
          <w:tcPr>
            <w:tcW w:w="1140" w:type="dxa"/>
            <w:hideMark/>
          </w:tcPr>
          <w:p w14:paraId="0091F382" w14:textId="557FCE7D" w:rsidR="009D4712" w:rsidRPr="00382E48" w:rsidRDefault="009D4712" w:rsidP="009D4712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382E48"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767" w:type="dxa"/>
            <w:hideMark/>
          </w:tcPr>
          <w:p w14:paraId="7A377A58" w14:textId="5829F93C" w:rsidR="009D4712" w:rsidRPr="00382E48" w:rsidRDefault="009D4712" w:rsidP="009D4712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382E48">
              <w:rPr>
                <w:rFonts w:eastAsia="Times New Roman" w:cs="Arial"/>
                <w:color w:val="000000"/>
                <w:lang w:eastAsia="cs-CZ"/>
              </w:rPr>
              <w:t>0</w:t>
            </w:r>
          </w:p>
        </w:tc>
      </w:tr>
      <w:tr w:rsidR="009D4712" w:rsidRPr="00F75C3F" w14:paraId="671F8212" w14:textId="77777777" w:rsidTr="00D03D96">
        <w:trPr>
          <w:trHeight w:val="840"/>
        </w:trPr>
        <w:tc>
          <w:tcPr>
            <w:tcW w:w="3029" w:type="dxa"/>
            <w:hideMark/>
          </w:tcPr>
          <w:p w14:paraId="479F8BF6" w14:textId="77777777" w:rsidR="009D4712" w:rsidRPr="00F75C3F" w:rsidRDefault="009D4712" w:rsidP="009D4712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absolventů [%], kteří během svého studia vyjeli na zahraniční pobyt v délce alespoň 14 dní</w:t>
            </w:r>
          </w:p>
        </w:tc>
        <w:tc>
          <w:tcPr>
            <w:tcW w:w="1454" w:type="dxa"/>
            <w:noWrap/>
            <w:hideMark/>
          </w:tcPr>
          <w:p w14:paraId="4EC940C5" w14:textId="2DFB6D0D" w:rsidR="009D4712" w:rsidRPr="00382E48" w:rsidRDefault="009D4712" w:rsidP="009D4712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382E48">
              <w:rPr>
                <w:rFonts w:eastAsia="Times New Roman" w:cs="Arial"/>
                <w:color w:val="000000"/>
                <w:lang w:eastAsia="cs-CZ"/>
              </w:rPr>
              <w:t>0,5 %</w:t>
            </w:r>
          </w:p>
        </w:tc>
        <w:tc>
          <w:tcPr>
            <w:tcW w:w="1454" w:type="dxa"/>
            <w:noWrap/>
            <w:hideMark/>
          </w:tcPr>
          <w:p w14:paraId="19C6AEB2" w14:textId="2BC3987B" w:rsidR="009D4712" w:rsidRPr="00382E48" w:rsidRDefault="009D4712" w:rsidP="009D4712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382E48">
              <w:rPr>
                <w:rFonts w:eastAsia="Times New Roman" w:cs="Arial"/>
                <w:color w:val="000000"/>
                <w:lang w:eastAsia="cs-CZ"/>
              </w:rPr>
              <w:t>5,9 %</w:t>
            </w:r>
          </w:p>
        </w:tc>
        <w:tc>
          <w:tcPr>
            <w:tcW w:w="1140" w:type="dxa"/>
            <w:noWrap/>
            <w:hideMark/>
          </w:tcPr>
          <w:p w14:paraId="76289011" w14:textId="44E192E5" w:rsidR="009D4712" w:rsidRPr="00382E48" w:rsidRDefault="009D4712" w:rsidP="009D4712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382E48">
              <w:rPr>
                <w:rFonts w:eastAsia="Times New Roman" w:cs="Arial"/>
                <w:color w:val="000000"/>
                <w:lang w:eastAsia="cs-CZ"/>
              </w:rPr>
              <w:t>3,9 %</w:t>
            </w:r>
          </w:p>
        </w:tc>
        <w:tc>
          <w:tcPr>
            <w:tcW w:w="1767" w:type="dxa"/>
            <w:noWrap/>
            <w:hideMark/>
          </w:tcPr>
          <w:p w14:paraId="0D2BDF3B" w14:textId="09D10A8D" w:rsidR="009D4712" w:rsidRPr="00382E48" w:rsidRDefault="009D4712" w:rsidP="009D4712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382E48">
              <w:rPr>
                <w:rFonts w:eastAsia="Times New Roman" w:cs="Arial"/>
                <w:color w:val="000000"/>
                <w:lang w:eastAsia="cs-CZ"/>
              </w:rPr>
              <w:t>3,5 %</w:t>
            </w:r>
          </w:p>
        </w:tc>
      </w:tr>
    </w:tbl>
    <w:p w14:paraId="7058F02D" w14:textId="4782A573" w:rsidR="00F75C3F" w:rsidRPr="00F75C3F" w:rsidRDefault="00F75C3F" w:rsidP="001710EA">
      <w:pPr>
        <w:pStyle w:val="Bezmezer"/>
        <w:ind w:right="28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Poznámka: </w:t>
      </w:r>
      <w:r w:rsidRPr="00F75C3F">
        <w:rPr>
          <w:rFonts w:ascii="Arial" w:hAnsi="Arial" w:cs="Arial"/>
          <w:sz w:val="16"/>
          <w:szCs w:val="16"/>
        </w:rPr>
        <w:t>V případech výjezdů i příjezdů studentů se vykazují pobyty, jejichž celková délka trvání (tedy nikoliv pouze v průběhu daného kalendářního roku) byla delší než 2 týdny (14 dní). Započítávají se tak i pobyty, které započaly v předchozím roce.</w:t>
      </w:r>
      <w:r>
        <w:rPr>
          <w:rFonts w:ascii="Arial" w:hAnsi="Arial" w:cs="Arial"/>
          <w:sz w:val="16"/>
          <w:szCs w:val="16"/>
        </w:rPr>
        <w:t xml:space="preserve"> </w:t>
      </w:r>
      <w:r w:rsidRPr="00F75C3F">
        <w:rPr>
          <w:rFonts w:ascii="Arial" w:hAnsi="Arial" w:cs="Arial"/>
          <w:sz w:val="16"/>
          <w:szCs w:val="16"/>
        </w:rPr>
        <w:t>V mobilitách jsou uváděny všechny programy bez ohledu na zdroj financování.</w:t>
      </w:r>
    </w:p>
    <w:p w14:paraId="1270A76A" w14:textId="35923D4D" w:rsidR="00E677DA" w:rsidRPr="00F75C3F" w:rsidRDefault="00E677DA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</w:p>
    <w:p w14:paraId="498DEBE7" w14:textId="417BA455" w:rsidR="008725C9" w:rsidRDefault="008725C9" w:rsidP="002F66FA">
      <w:pPr>
        <w:pStyle w:val="Bezmezer"/>
        <w:ind w:right="283"/>
        <w:rPr>
          <w:rFonts w:cs="Arial"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075"/>
        <w:gridCol w:w="965"/>
      </w:tblGrid>
      <w:tr w:rsidR="009772E2" w:rsidRPr="00FB55D5" w14:paraId="74C59BF2" w14:textId="77777777" w:rsidTr="00E66634">
        <w:trPr>
          <w:trHeight w:val="357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BC37AEB" w14:textId="6FA828B5" w:rsidR="009772E2" w:rsidRPr="002F66FA" w:rsidRDefault="009772E2" w:rsidP="0073672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F66FA">
              <w:rPr>
                <w:rFonts w:ascii="Arial" w:hAnsi="Arial" w:cs="Arial"/>
                <w:b/>
                <w:sz w:val="20"/>
              </w:rPr>
              <w:t>Předměty v cizím jazyce</w:t>
            </w:r>
            <w:r w:rsidRPr="002F66FA">
              <w:rPr>
                <w:rFonts w:ascii="Arial" w:hAnsi="Arial" w:cs="Arial"/>
                <w:sz w:val="20"/>
              </w:rPr>
              <w:t xml:space="preserve"> </w:t>
            </w:r>
            <w:r w:rsidR="009A5A6E">
              <w:rPr>
                <w:rFonts w:ascii="Arial" w:hAnsi="Arial" w:cs="Arial"/>
                <w:sz w:val="20"/>
              </w:rPr>
              <w:t xml:space="preserve">- </w:t>
            </w:r>
            <w:r w:rsidRPr="009A5A6E">
              <w:rPr>
                <w:rFonts w:ascii="Arial" w:hAnsi="Arial" w:cs="Arial"/>
                <w:b/>
                <w:sz w:val="20"/>
              </w:rPr>
              <w:t>podíl na kreditech předepsaného studijního plánu</w:t>
            </w:r>
            <w:r w:rsidR="009A5A6E">
              <w:rPr>
                <w:rFonts w:ascii="Arial" w:hAnsi="Arial" w:cs="Arial"/>
                <w:b/>
                <w:sz w:val="20"/>
              </w:rPr>
              <w:t xml:space="preserve"> </w:t>
            </w:r>
            <w:r w:rsidRPr="009A5A6E">
              <w:rPr>
                <w:rFonts w:ascii="Arial" w:hAnsi="Arial" w:cs="Arial"/>
                <w:b/>
                <w:sz w:val="20"/>
              </w:rPr>
              <w:t>[%]</w:t>
            </w:r>
            <w:r w:rsidR="00701E42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F7844" w14:textId="5F16BBBC" w:rsidR="009772E2" w:rsidRPr="009D4712" w:rsidRDefault="00CD43F3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9D4712">
              <w:rPr>
                <w:rFonts w:ascii="Arial" w:hAnsi="Arial" w:cs="Arial"/>
                <w:sz w:val="20"/>
              </w:rPr>
              <w:t>8</w:t>
            </w:r>
            <w:ins w:id="421" w:author="janabask janabask" w:date="2021-09-15T11:09:00Z">
              <w:r w:rsidR="00EC28EC">
                <w:rPr>
                  <w:rFonts w:ascii="Arial" w:hAnsi="Arial" w:cs="Arial"/>
                  <w:sz w:val="20"/>
                </w:rPr>
                <w:t xml:space="preserve"> </w:t>
              </w:r>
            </w:ins>
            <w:r w:rsidR="000841F5" w:rsidRPr="009D4712">
              <w:rPr>
                <w:rFonts w:ascii="Arial" w:hAnsi="Arial" w:cs="Arial"/>
                <w:sz w:val="20"/>
              </w:rPr>
              <w:t>%</w:t>
            </w:r>
          </w:p>
        </w:tc>
      </w:tr>
      <w:tr w:rsidR="002F66FA" w:rsidRPr="0058573E" w14:paraId="616A4D00" w14:textId="77777777" w:rsidTr="000841F5"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EC80" w14:textId="4BBB76D2" w:rsidR="00913651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913651">
              <w:rPr>
                <w:rFonts w:ascii="Arial" w:hAnsi="Arial" w:cs="Arial"/>
                <w:b/>
                <w:sz w:val="20"/>
              </w:rPr>
              <w:t>Přístup k </w:t>
            </w:r>
            <w:r w:rsidR="00012E61" w:rsidRPr="00913651">
              <w:rPr>
                <w:rFonts w:ascii="Arial" w:hAnsi="Arial" w:cs="Arial"/>
                <w:b/>
                <w:sz w:val="20"/>
              </w:rPr>
              <w:t>cizojazyčn</w:t>
            </w:r>
            <w:r w:rsidRPr="00913651">
              <w:rPr>
                <w:rFonts w:ascii="Arial" w:hAnsi="Arial" w:cs="Arial"/>
                <w:b/>
                <w:sz w:val="20"/>
              </w:rPr>
              <w:t>é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BB6422">
              <w:rPr>
                <w:rFonts w:ascii="Arial" w:hAnsi="Arial" w:cs="Arial"/>
                <w:b/>
                <w:sz w:val="20"/>
              </w:rPr>
              <w:t>odborné literatuře a její používání ve výuce</w:t>
            </w:r>
            <w:r w:rsidR="00012E61" w:rsidRPr="00012E61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5945AF7E" w14:textId="5B4A1E6C" w:rsidR="002F66FA" w:rsidRPr="009A5A6E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A5A6E">
              <w:rPr>
                <w:rFonts w:ascii="Arial" w:hAnsi="Arial" w:cs="Arial"/>
                <w:i/>
                <w:sz w:val="16"/>
                <w:szCs w:val="16"/>
              </w:rPr>
              <w:t xml:space="preserve">(popis </w:t>
            </w:r>
            <w:r w:rsidR="00BB6422" w:rsidRPr="009A5A6E">
              <w:rPr>
                <w:rFonts w:ascii="Arial" w:hAnsi="Arial" w:cs="Arial"/>
                <w:i/>
                <w:sz w:val="16"/>
                <w:szCs w:val="16"/>
              </w:rPr>
              <w:t>vývoje v letech RRRR-3 až RRRR</w:t>
            </w:r>
            <w:r w:rsidRPr="009A5A6E">
              <w:rPr>
                <w:rFonts w:ascii="Arial" w:hAnsi="Arial" w:cs="Arial"/>
                <w:i/>
                <w:sz w:val="16"/>
                <w:szCs w:val="16"/>
              </w:rPr>
              <w:t xml:space="preserve">) </w:t>
            </w:r>
          </w:p>
        </w:tc>
      </w:tr>
      <w:tr w:rsidR="002F66FA" w:rsidRPr="0058573E" w14:paraId="438DDA8F" w14:textId="77777777" w:rsidTr="000F144C">
        <w:trPr>
          <w:trHeight w:val="140"/>
        </w:trPr>
        <w:tc>
          <w:tcPr>
            <w:tcW w:w="9040" w:type="dxa"/>
            <w:gridSpan w:val="2"/>
            <w:tcBorders>
              <w:top w:val="single" w:sz="4" w:space="0" w:color="auto"/>
            </w:tcBorders>
          </w:tcPr>
          <w:p w14:paraId="1F74A3F5" w14:textId="77777777" w:rsidR="009D4712" w:rsidRDefault="009D4712" w:rsidP="00AA0A28">
            <w:pPr>
              <w:spacing w:before="120"/>
              <w:rPr>
                <w:rFonts w:eastAsia="Times New Roman" w:cs="Arial"/>
                <w:color w:val="000000"/>
                <w:shd w:val="clear" w:color="auto" w:fill="FFFFFF"/>
                <w:lang w:eastAsia="cs-CZ"/>
              </w:rPr>
            </w:pPr>
          </w:p>
          <w:p w14:paraId="6ADFB8A3" w14:textId="1BD6EDFC" w:rsidR="00D76B2D" w:rsidRPr="00D76B2D" w:rsidRDefault="00D76B2D" w:rsidP="00AA0A28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color w:val="000000"/>
                <w:shd w:val="clear" w:color="auto" w:fill="FFFFFF"/>
                <w:lang w:eastAsia="cs-CZ"/>
              </w:rPr>
              <w:t>Ústav školní pedagogiky</w:t>
            </w:r>
            <w:r w:rsidRPr="00D76B2D">
              <w:rPr>
                <w:rFonts w:eastAsia="Times New Roman" w:cs="Arial"/>
                <w:color w:val="000000"/>
                <w:shd w:val="clear" w:color="auto" w:fill="FFFFFF"/>
                <w:lang w:eastAsia="cs-CZ"/>
              </w:rPr>
              <w:t xml:space="preserve"> spolupracoval </w:t>
            </w:r>
            <w:r>
              <w:rPr>
                <w:rFonts w:eastAsia="Times New Roman" w:cs="Arial"/>
                <w:color w:val="000000"/>
                <w:shd w:val="clear" w:color="auto" w:fill="FFFFFF"/>
                <w:lang w:eastAsia="cs-CZ"/>
              </w:rPr>
              <w:t>v rámci cizojazyčného vzdělávání s Centrem jazykového vzdělávání FHS.</w:t>
            </w:r>
          </w:p>
          <w:p w14:paraId="5278DB34" w14:textId="6E669B69" w:rsidR="00AA0A28" w:rsidRDefault="00D76B2D" w:rsidP="00AA0A28">
            <w:pPr>
              <w:shd w:val="clear" w:color="auto" w:fill="FFFFFF"/>
              <w:spacing w:before="120"/>
              <w:ind w:right="284"/>
              <w:jc w:val="both"/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</w:pPr>
            <w:r w:rsidRPr="00D76B2D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>Kromě podpory odborné angličtiny byla do koncepce programu začleněna i podpora metodiky anglického jazyka, kterou garantuje na</w:t>
            </w:r>
            <w:r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 xml:space="preserve"> ÚŠP</w:t>
            </w:r>
            <w:r w:rsidRPr="00D76B2D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 xml:space="preserve"> profesorka v oboru. Tímto pracoviště reagovalo na potřebu podpory výuky jazyků dětí již v předškolním věku.  </w:t>
            </w:r>
          </w:p>
          <w:p w14:paraId="736F7C61" w14:textId="54FB9465" w:rsidR="00D76B2D" w:rsidRDefault="00AA0A28" w:rsidP="00AA0A28">
            <w:pPr>
              <w:shd w:val="clear" w:color="auto" w:fill="FFFFFF"/>
              <w:spacing w:before="120"/>
              <w:ind w:right="284"/>
              <w:jc w:val="both"/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</w:pPr>
            <w:r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>Předměty v prezenční/kombinované formě studia:</w:t>
            </w:r>
          </w:p>
          <w:p w14:paraId="0B91FE8E" w14:textId="201436CB" w:rsidR="00AA0A28" w:rsidRDefault="00AA0A28" w:rsidP="00D76B2D">
            <w:pPr>
              <w:shd w:val="clear" w:color="auto" w:fill="FFFFFF"/>
              <w:ind w:right="284"/>
              <w:jc w:val="both"/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</w:pPr>
          </w:p>
          <w:tbl>
            <w:tblPr>
              <w:tblStyle w:val="Mkatabulky"/>
              <w:tblW w:w="7399" w:type="dxa"/>
              <w:tblLook w:val="04A0" w:firstRow="1" w:lastRow="0" w:firstColumn="1" w:lastColumn="0" w:noHBand="0" w:noVBand="1"/>
            </w:tblPr>
            <w:tblGrid>
              <w:gridCol w:w="2073"/>
              <w:gridCol w:w="291"/>
              <w:gridCol w:w="4043"/>
              <w:gridCol w:w="992"/>
            </w:tblGrid>
            <w:tr w:rsidR="00AA0A28" w:rsidRPr="00AA0A28" w14:paraId="41D9DEBD" w14:textId="77777777" w:rsidTr="00AA0A28">
              <w:trPr>
                <w:trHeight w:val="255"/>
              </w:trPr>
              <w:tc>
                <w:tcPr>
                  <w:tcW w:w="0" w:type="auto"/>
                  <w:hideMark/>
                </w:tcPr>
                <w:p w14:paraId="7ABFF1A0" w14:textId="77777777" w:rsidR="00AA0A28" w:rsidRPr="00AA0A28" w:rsidRDefault="00AA0A28" w:rsidP="00AA0A28">
                  <w:pPr>
                    <w:rPr>
                      <w:rFonts w:eastAsia="Times New Roman" w:cs="Arial"/>
                      <w:b/>
                      <w:bCs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b/>
                      <w:bCs/>
                      <w:lang w:eastAsia="cs-CZ"/>
                    </w:rPr>
                    <w:t>povinné předměty</w:t>
                  </w:r>
                </w:p>
              </w:tc>
              <w:tc>
                <w:tcPr>
                  <w:tcW w:w="272" w:type="dxa"/>
                  <w:hideMark/>
                </w:tcPr>
                <w:p w14:paraId="30A5774B" w14:textId="77777777" w:rsidR="00AA0A28" w:rsidRPr="00AA0A28" w:rsidRDefault="00AA0A28" w:rsidP="00AA0A28">
                  <w:pPr>
                    <w:rPr>
                      <w:rFonts w:eastAsia="Times New Roman" w:cs="Arial"/>
                      <w:b/>
                      <w:bCs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b/>
                      <w:bCs/>
                      <w:lang w:eastAsia="cs-CZ"/>
                    </w:rPr>
                    <w:t> </w:t>
                  </w:r>
                </w:p>
              </w:tc>
              <w:tc>
                <w:tcPr>
                  <w:tcW w:w="3782" w:type="dxa"/>
                  <w:hideMark/>
                </w:tcPr>
                <w:p w14:paraId="56DE4EF0" w14:textId="77777777" w:rsidR="00AA0A28" w:rsidRPr="00AA0A28" w:rsidRDefault="00AA0A28" w:rsidP="00AA0A28">
                  <w:pPr>
                    <w:rPr>
                      <w:rFonts w:eastAsia="Times New Roman" w:cs="Arial"/>
                      <w:b/>
                      <w:bCs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b/>
                      <w:bCs/>
                      <w:lang w:eastAsia="cs-CZ"/>
                    </w:rPr>
                    <w:t> </w:t>
                  </w:r>
                </w:p>
              </w:tc>
              <w:tc>
                <w:tcPr>
                  <w:tcW w:w="992" w:type="dxa"/>
                  <w:hideMark/>
                </w:tcPr>
                <w:p w14:paraId="29872D19" w14:textId="436CDCD7" w:rsidR="00AA0A28" w:rsidRPr="00AA0A28" w:rsidRDefault="00AA0A28" w:rsidP="00AA0A28">
                  <w:pPr>
                    <w:rPr>
                      <w:rFonts w:eastAsia="Times New Roman" w:cs="Arial"/>
                      <w:bCs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b/>
                      <w:bCs/>
                      <w:lang w:eastAsia="cs-CZ"/>
                    </w:rPr>
                    <w:t> </w:t>
                  </w:r>
                  <w:r w:rsidRPr="00AA0A28">
                    <w:rPr>
                      <w:rFonts w:eastAsia="Times New Roman" w:cs="Arial"/>
                      <w:bCs/>
                      <w:lang w:eastAsia="cs-CZ"/>
                    </w:rPr>
                    <w:t>kredity</w:t>
                  </w:r>
                </w:p>
              </w:tc>
            </w:tr>
            <w:tr w:rsidR="00AA0A28" w:rsidRPr="00AA0A28" w14:paraId="55EF5470" w14:textId="77777777" w:rsidTr="00AA0A28">
              <w:trPr>
                <w:trHeight w:val="255"/>
              </w:trPr>
              <w:tc>
                <w:tcPr>
                  <w:tcW w:w="0" w:type="auto"/>
                  <w:hideMark/>
                </w:tcPr>
                <w:p w14:paraId="5E42DD83" w14:textId="65EF386E" w:rsidR="00AA0A28" w:rsidRPr="00AA0A28" w:rsidRDefault="00AA0A28" w:rsidP="00AA0A28">
                  <w:pPr>
                    <w:rPr>
                      <w:rFonts w:eastAsia="Times New Roman" w:cs="Arial"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lang w:eastAsia="cs-CZ"/>
                    </w:rPr>
                    <w:t>M1AJ1</w:t>
                  </w:r>
                  <w:r>
                    <w:rPr>
                      <w:rFonts w:eastAsia="Times New Roman" w:cs="Arial"/>
                      <w:lang w:eastAsia="cs-CZ"/>
                    </w:rPr>
                    <w:t>/</w:t>
                  </w:r>
                  <w:r w:rsidRPr="00AA0A28">
                    <w:rPr>
                      <w:rFonts w:eastAsia="Times New Roman" w:cs="Arial"/>
                      <w:lang w:eastAsia="cs-CZ"/>
                    </w:rPr>
                    <w:t xml:space="preserve"> MK1A1</w:t>
                  </w:r>
                </w:p>
              </w:tc>
              <w:tc>
                <w:tcPr>
                  <w:tcW w:w="272" w:type="dxa"/>
                </w:tcPr>
                <w:p w14:paraId="4638D729" w14:textId="46FC2985" w:rsidR="00AA0A28" w:rsidRPr="00AA0A28" w:rsidRDefault="00AA0A28" w:rsidP="00AA0A28">
                  <w:pPr>
                    <w:rPr>
                      <w:rFonts w:eastAsia="Times New Roman" w:cs="Arial"/>
                      <w:lang w:eastAsia="cs-CZ"/>
                    </w:rPr>
                  </w:pPr>
                </w:p>
              </w:tc>
              <w:tc>
                <w:tcPr>
                  <w:tcW w:w="3782" w:type="dxa"/>
                  <w:hideMark/>
                </w:tcPr>
                <w:p w14:paraId="0DA3214E" w14:textId="77777777" w:rsidR="00AA0A28" w:rsidRPr="00AA0A28" w:rsidRDefault="00AA0A28" w:rsidP="00AA0A28">
                  <w:pPr>
                    <w:rPr>
                      <w:rFonts w:eastAsia="Times New Roman" w:cs="Arial"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lang w:eastAsia="cs-CZ"/>
                    </w:rPr>
                    <w:t>Anglický jazyk I</w:t>
                  </w:r>
                </w:p>
              </w:tc>
              <w:tc>
                <w:tcPr>
                  <w:tcW w:w="992" w:type="dxa"/>
                  <w:hideMark/>
                </w:tcPr>
                <w:p w14:paraId="464165E8" w14:textId="77777777" w:rsidR="00AA0A28" w:rsidRPr="00AA0A28" w:rsidRDefault="00AA0A28" w:rsidP="00AA0A28">
                  <w:pPr>
                    <w:jc w:val="center"/>
                    <w:rPr>
                      <w:rFonts w:eastAsia="Times New Roman" w:cs="Arial"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lang w:eastAsia="cs-CZ"/>
                    </w:rPr>
                    <w:t>3</w:t>
                  </w:r>
                </w:p>
              </w:tc>
            </w:tr>
            <w:tr w:rsidR="00AA0A28" w:rsidRPr="00AA0A28" w14:paraId="6471870F" w14:textId="77777777" w:rsidTr="00AA0A28">
              <w:trPr>
                <w:trHeight w:val="255"/>
              </w:trPr>
              <w:tc>
                <w:tcPr>
                  <w:tcW w:w="0" w:type="auto"/>
                  <w:hideMark/>
                </w:tcPr>
                <w:p w14:paraId="598740C0" w14:textId="62920B14" w:rsidR="00AA0A28" w:rsidRPr="00AA0A28" w:rsidRDefault="00AA0A28" w:rsidP="00AA0A28">
                  <w:pPr>
                    <w:rPr>
                      <w:rFonts w:eastAsia="Times New Roman" w:cs="Arial"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lang w:eastAsia="cs-CZ"/>
                    </w:rPr>
                    <w:t>M2AJ2</w:t>
                  </w:r>
                  <w:r>
                    <w:rPr>
                      <w:rFonts w:eastAsia="Times New Roman" w:cs="Arial"/>
                      <w:lang w:eastAsia="cs-CZ"/>
                    </w:rPr>
                    <w:t>/</w:t>
                  </w:r>
                  <w:r w:rsidRPr="00AA0A28">
                    <w:rPr>
                      <w:rFonts w:eastAsia="Times New Roman" w:cs="Arial"/>
                      <w:lang w:eastAsia="cs-CZ"/>
                    </w:rPr>
                    <w:t xml:space="preserve"> MK2A2</w:t>
                  </w:r>
                </w:p>
              </w:tc>
              <w:tc>
                <w:tcPr>
                  <w:tcW w:w="272" w:type="dxa"/>
                </w:tcPr>
                <w:p w14:paraId="34CBED74" w14:textId="52D1B519" w:rsidR="00AA0A28" w:rsidRPr="00AA0A28" w:rsidRDefault="00AA0A28" w:rsidP="00AA0A28">
                  <w:pPr>
                    <w:rPr>
                      <w:rFonts w:eastAsia="Times New Roman" w:cs="Arial"/>
                      <w:lang w:eastAsia="cs-CZ"/>
                    </w:rPr>
                  </w:pPr>
                </w:p>
              </w:tc>
              <w:tc>
                <w:tcPr>
                  <w:tcW w:w="3782" w:type="dxa"/>
                  <w:hideMark/>
                </w:tcPr>
                <w:p w14:paraId="0E613D9B" w14:textId="77777777" w:rsidR="00AA0A28" w:rsidRPr="00AA0A28" w:rsidRDefault="00AA0A28" w:rsidP="00AA0A28">
                  <w:pPr>
                    <w:rPr>
                      <w:rFonts w:eastAsia="Times New Roman" w:cs="Arial"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lang w:eastAsia="cs-CZ"/>
                    </w:rPr>
                    <w:t>Anglický jazyk II</w:t>
                  </w:r>
                </w:p>
              </w:tc>
              <w:tc>
                <w:tcPr>
                  <w:tcW w:w="992" w:type="dxa"/>
                  <w:hideMark/>
                </w:tcPr>
                <w:p w14:paraId="43851B35" w14:textId="77777777" w:rsidR="00AA0A28" w:rsidRPr="00AA0A28" w:rsidRDefault="00AA0A28" w:rsidP="00AA0A28">
                  <w:pPr>
                    <w:jc w:val="center"/>
                    <w:rPr>
                      <w:rFonts w:eastAsia="Times New Roman" w:cs="Arial"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lang w:eastAsia="cs-CZ"/>
                    </w:rPr>
                    <w:t>3</w:t>
                  </w:r>
                </w:p>
              </w:tc>
            </w:tr>
            <w:tr w:rsidR="00AA0A28" w:rsidRPr="00AA0A28" w14:paraId="34D144E1" w14:textId="77777777" w:rsidTr="00AA0A28">
              <w:trPr>
                <w:trHeight w:val="255"/>
              </w:trPr>
              <w:tc>
                <w:tcPr>
                  <w:tcW w:w="0" w:type="auto"/>
                  <w:hideMark/>
                </w:tcPr>
                <w:p w14:paraId="72573D3D" w14:textId="61057088" w:rsidR="00AA0A28" w:rsidRPr="00AA0A28" w:rsidRDefault="00AA0A28" w:rsidP="00AA0A28">
                  <w:pPr>
                    <w:rPr>
                      <w:rFonts w:eastAsia="Times New Roman" w:cs="Arial"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lang w:eastAsia="cs-CZ"/>
                    </w:rPr>
                    <w:t>M3OA1</w:t>
                  </w:r>
                  <w:r>
                    <w:rPr>
                      <w:rFonts w:eastAsia="Times New Roman" w:cs="Arial"/>
                      <w:lang w:eastAsia="cs-CZ"/>
                    </w:rPr>
                    <w:t>/</w:t>
                  </w:r>
                  <w:r w:rsidRPr="00AA0A28">
                    <w:rPr>
                      <w:rFonts w:eastAsia="Times New Roman" w:cs="Arial"/>
                      <w:lang w:eastAsia="cs-CZ"/>
                    </w:rPr>
                    <w:t xml:space="preserve"> MK3O1</w:t>
                  </w:r>
                </w:p>
              </w:tc>
              <w:tc>
                <w:tcPr>
                  <w:tcW w:w="272" w:type="dxa"/>
                </w:tcPr>
                <w:p w14:paraId="17D5317E" w14:textId="521D5B7E" w:rsidR="00AA0A28" w:rsidRPr="00AA0A28" w:rsidRDefault="00AA0A28" w:rsidP="00AA0A28">
                  <w:pPr>
                    <w:rPr>
                      <w:rFonts w:eastAsia="Times New Roman" w:cs="Arial"/>
                      <w:lang w:eastAsia="cs-CZ"/>
                    </w:rPr>
                  </w:pPr>
                </w:p>
              </w:tc>
              <w:tc>
                <w:tcPr>
                  <w:tcW w:w="3782" w:type="dxa"/>
                  <w:hideMark/>
                </w:tcPr>
                <w:p w14:paraId="68D86AA4" w14:textId="77777777" w:rsidR="00AA0A28" w:rsidRPr="00AA0A28" w:rsidRDefault="00AA0A28" w:rsidP="00AA0A28">
                  <w:pPr>
                    <w:rPr>
                      <w:rFonts w:eastAsia="Times New Roman" w:cs="Arial"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lang w:eastAsia="cs-CZ"/>
                    </w:rPr>
                    <w:t>Odborný anglický jazyk I</w:t>
                  </w:r>
                </w:p>
              </w:tc>
              <w:tc>
                <w:tcPr>
                  <w:tcW w:w="992" w:type="dxa"/>
                  <w:hideMark/>
                </w:tcPr>
                <w:p w14:paraId="517FF470" w14:textId="77777777" w:rsidR="00AA0A28" w:rsidRPr="00AA0A28" w:rsidRDefault="00AA0A28" w:rsidP="00AA0A28">
                  <w:pPr>
                    <w:jc w:val="center"/>
                    <w:rPr>
                      <w:rFonts w:eastAsia="Times New Roman" w:cs="Arial"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lang w:eastAsia="cs-CZ"/>
                    </w:rPr>
                    <w:t>3</w:t>
                  </w:r>
                </w:p>
              </w:tc>
            </w:tr>
            <w:tr w:rsidR="00AA0A28" w:rsidRPr="00AA0A28" w14:paraId="70DDA40A" w14:textId="77777777" w:rsidTr="00AA0A28">
              <w:trPr>
                <w:trHeight w:val="255"/>
              </w:trPr>
              <w:tc>
                <w:tcPr>
                  <w:tcW w:w="0" w:type="auto"/>
                  <w:hideMark/>
                </w:tcPr>
                <w:p w14:paraId="5B4C3D8F" w14:textId="472F3600" w:rsidR="00AA0A28" w:rsidRPr="00AA0A28" w:rsidRDefault="00AA0A28" w:rsidP="00AA0A28">
                  <w:pPr>
                    <w:rPr>
                      <w:rFonts w:eastAsia="Times New Roman" w:cs="Arial"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lang w:eastAsia="cs-CZ"/>
                    </w:rPr>
                    <w:t xml:space="preserve">M4OA2 </w:t>
                  </w:r>
                  <w:r>
                    <w:rPr>
                      <w:rFonts w:eastAsia="Times New Roman" w:cs="Arial"/>
                      <w:lang w:eastAsia="cs-CZ"/>
                    </w:rPr>
                    <w:t>/</w:t>
                  </w:r>
                  <w:r w:rsidRPr="00AA0A28">
                    <w:rPr>
                      <w:rFonts w:eastAsia="Times New Roman" w:cs="Arial"/>
                      <w:lang w:eastAsia="cs-CZ"/>
                    </w:rPr>
                    <w:t>MK4O2</w:t>
                  </w:r>
                </w:p>
              </w:tc>
              <w:tc>
                <w:tcPr>
                  <w:tcW w:w="272" w:type="dxa"/>
                </w:tcPr>
                <w:p w14:paraId="16E27E47" w14:textId="4B4BE1B1" w:rsidR="00AA0A28" w:rsidRPr="00AA0A28" w:rsidRDefault="00AA0A28" w:rsidP="00AA0A28">
                  <w:pPr>
                    <w:rPr>
                      <w:rFonts w:eastAsia="Times New Roman" w:cs="Arial"/>
                      <w:lang w:eastAsia="cs-CZ"/>
                    </w:rPr>
                  </w:pPr>
                </w:p>
              </w:tc>
              <w:tc>
                <w:tcPr>
                  <w:tcW w:w="3782" w:type="dxa"/>
                  <w:hideMark/>
                </w:tcPr>
                <w:p w14:paraId="0A132FC8" w14:textId="77777777" w:rsidR="00AA0A28" w:rsidRPr="00AA0A28" w:rsidRDefault="00AA0A28" w:rsidP="00AA0A28">
                  <w:pPr>
                    <w:rPr>
                      <w:rFonts w:eastAsia="Times New Roman" w:cs="Arial"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lang w:eastAsia="cs-CZ"/>
                    </w:rPr>
                    <w:t>Odborný anglický jazyk II</w:t>
                  </w:r>
                </w:p>
              </w:tc>
              <w:tc>
                <w:tcPr>
                  <w:tcW w:w="992" w:type="dxa"/>
                  <w:hideMark/>
                </w:tcPr>
                <w:p w14:paraId="1D1CB1CC" w14:textId="77777777" w:rsidR="00AA0A28" w:rsidRPr="00AA0A28" w:rsidRDefault="00AA0A28" w:rsidP="00AA0A28">
                  <w:pPr>
                    <w:jc w:val="center"/>
                    <w:rPr>
                      <w:rFonts w:eastAsia="Times New Roman" w:cs="Arial"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lang w:eastAsia="cs-CZ"/>
                    </w:rPr>
                    <w:t>4</w:t>
                  </w:r>
                </w:p>
              </w:tc>
            </w:tr>
            <w:tr w:rsidR="00AA0A28" w:rsidRPr="00AA0A28" w14:paraId="17BCB218" w14:textId="77777777" w:rsidTr="00AA0A28">
              <w:trPr>
                <w:trHeight w:val="255"/>
              </w:trPr>
              <w:tc>
                <w:tcPr>
                  <w:tcW w:w="6407" w:type="dxa"/>
                  <w:gridSpan w:val="3"/>
                  <w:hideMark/>
                </w:tcPr>
                <w:p w14:paraId="3372F0B0" w14:textId="77777777" w:rsidR="00AA0A28" w:rsidRPr="00AA0A28" w:rsidRDefault="00AA0A28" w:rsidP="00AA0A28">
                  <w:pPr>
                    <w:rPr>
                      <w:rFonts w:eastAsia="Times New Roman" w:cs="Arial"/>
                      <w:b/>
                      <w:bCs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b/>
                      <w:bCs/>
                      <w:lang w:eastAsia="cs-CZ"/>
                    </w:rPr>
                    <w:t>povinně volitelné předměty</w:t>
                  </w:r>
                </w:p>
              </w:tc>
              <w:tc>
                <w:tcPr>
                  <w:tcW w:w="992" w:type="dxa"/>
                  <w:hideMark/>
                </w:tcPr>
                <w:p w14:paraId="5B8851F3" w14:textId="77777777" w:rsidR="00AA0A28" w:rsidRPr="00AA0A28" w:rsidRDefault="00AA0A28" w:rsidP="00AA0A28">
                  <w:pPr>
                    <w:jc w:val="center"/>
                    <w:rPr>
                      <w:rFonts w:eastAsia="Times New Roman" w:cs="Arial"/>
                      <w:b/>
                      <w:bCs/>
                      <w:lang w:eastAsia="cs-CZ"/>
                    </w:rPr>
                  </w:pPr>
                </w:p>
              </w:tc>
            </w:tr>
            <w:tr w:rsidR="00AA0A28" w:rsidRPr="00AA0A28" w14:paraId="16B35B91" w14:textId="77777777" w:rsidTr="00AA0A28">
              <w:trPr>
                <w:trHeight w:val="255"/>
              </w:trPr>
              <w:tc>
                <w:tcPr>
                  <w:tcW w:w="0" w:type="auto"/>
                  <w:hideMark/>
                </w:tcPr>
                <w:p w14:paraId="3D08FBE4" w14:textId="6CA32DA2" w:rsidR="00AA0A28" w:rsidRPr="00AA0A28" w:rsidRDefault="00AA0A28" w:rsidP="00AA0A28">
                  <w:pPr>
                    <w:rPr>
                      <w:rFonts w:eastAsia="Times New Roman" w:cs="Arial"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lang w:eastAsia="cs-CZ"/>
                    </w:rPr>
                    <w:t>M5MA1</w:t>
                  </w:r>
                  <w:r>
                    <w:rPr>
                      <w:rFonts w:eastAsia="Times New Roman" w:cs="Arial"/>
                      <w:lang w:eastAsia="cs-CZ"/>
                    </w:rPr>
                    <w:t>/</w:t>
                  </w:r>
                  <w:r w:rsidRPr="00AA0A28">
                    <w:rPr>
                      <w:rFonts w:eastAsia="Times New Roman" w:cs="Arial"/>
                      <w:lang w:eastAsia="cs-CZ"/>
                    </w:rPr>
                    <w:t>MK5J1</w:t>
                  </w:r>
                </w:p>
              </w:tc>
              <w:tc>
                <w:tcPr>
                  <w:tcW w:w="272" w:type="dxa"/>
                </w:tcPr>
                <w:p w14:paraId="1CB42402" w14:textId="2B6E1ECA" w:rsidR="00AA0A28" w:rsidRPr="00AA0A28" w:rsidRDefault="00AA0A28" w:rsidP="00AA0A28">
                  <w:pPr>
                    <w:rPr>
                      <w:rFonts w:eastAsia="Times New Roman" w:cs="Arial"/>
                      <w:lang w:eastAsia="cs-CZ"/>
                    </w:rPr>
                  </w:pPr>
                </w:p>
              </w:tc>
              <w:tc>
                <w:tcPr>
                  <w:tcW w:w="3782" w:type="dxa"/>
                  <w:hideMark/>
                </w:tcPr>
                <w:p w14:paraId="45D633D2" w14:textId="77777777" w:rsidR="00AA0A28" w:rsidRPr="00AA0A28" w:rsidRDefault="00AA0A28" w:rsidP="00AA0A28">
                  <w:pPr>
                    <w:rPr>
                      <w:rFonts w:eastAsia="Times New Roman" w:cs="Arial"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lang w:eastAsia="cs-CZ"/>
                    </w:rPr>
                    <w:t>Metodika anglického jazyka pro MŠ I</w:t>
                  </w:r>
                </w:p>
              </w:tc>
              <w:tc>
                <w:tcPr>
                  <w:tcW w:w="992" w:type="dxa"/>
                  <w:hideMark/>
                </w:tcPr>
                <w:p w14:paraId="458EE9FD" w14:textId="77777777" w:rsidR="00AA0A28" w:rsidRPr="00AA0A28" w:rsidRDefault="00AA0A28" w:rsidP="00AA0A28">
                  <w:pPr>
                    <w:jc w:val="center"/>
                    <w:rPr>
                      <w:rFonts w:eastAsia="Times New Roman" w:cs="Arial"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lang w:eastAsia="cs-CZ"/>
                    </w:rPr>
                    <w:t>2</w:t>
                  </w:r>
                </w:p>
              </w:tc>
            </w:tr>
            <w:tr w:rsidR="00AA0A28" w:rsidRPr="00AA0A28" w14:paraId="3CD9591D" w14:textId="77777777" w:rsidTr="00AA0A28">
              <w:trPr>
                <w:trHeight w:val="255"/>
              </w:trPr>
              <w:tc>
                <w:tcPr>
                  <w:tcW w:w="0" w:type="auto"/>
                  <w:hideMark/>
                </w:tcPr>
                <w:p w14:paraId="79CC762E" w14:textId="4F29D616" w:rsidR="00AA0A28" w:rsidRPr="00AA0A28" w:rsidRDefault="00AA0A28" w:rsidP="00AA0A28">
                  <w:pPr>
                    <w:rPr>
                      <w:rFonts w:eastAsia="Times New Roman" w:cs="Arial"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lang w:eastAsia="cs-CZ"/>
                    </w:rPr>
                    <w:t>M6MA2</w:t>
                  </w:r>
                  <w:r>
                    <w:rPr>
                      <w:rFonts w:eastAsia="Times New Roman" w:cs="Arial"/>
                      <w:lang w:eastAsia="cs-CZ"/>
                    </w:rPr>
                    <w:t>/</w:t>
                  </w:r>
                  <w:r w:rsidRPr="00AA0A28">
                    <w:rPr>
                      <w:rFonts w:eastAsia="Times New Roman" w:cs="Arial"/>
                      <w:lang w:eastAsia="cs-CZ"/>
                    </w:rPr>
                    <w:t>MK6J2</w:t>
                  </w:r>
                </w:p>
              </w:tc>
              <w:tc>
                <w:tcPr>
                  <w:tcW w:w="272" w:type="dxa"/>
                </w:tcPr>
                <w:p w14:paraId="33DEBEDE" w14:textId="3A9FE993" w:rsidR="00AA0A28" w:rsidRPr="00AA0A28" w:rsidRDefault="00AA0A28" w:rsidP="00AA0A28">
                  <w:pPr>
                    <w:rPr>
                      <w:rFonts w:eastAsia="Times New Roman" w:cs="Arial"/>
                      <w:lang w:eastAsia="cs-CZ"/>
                    </w:rPr>
                  </w:pPr>
                </w:p>
              </w:tc>
              <w:tc>
                <w:tcPr>
                  <w:tcW w:w="3782" w:type="dxa"/>
                  <w:hideMark/>
                </w:tcPr>
                <w:p w14:paraId="034D23BE" w14:textId="77777777" w:rsidR="00AA0A28" w:rsidRPr="00AA0A28" w:rsidRDefault="00AA0A28" w:rsidP="00AA0A28">
                  <w:pPr>
                    <w:rPr>
                      <w:rFonts w:eastAsia="Times New Roman" w:cs="Arial"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lang w:eastAsia="cs-CZ"/>
                    </w:rPr>
                    <w:t>Metodika anglického jazyka pro MŠ II</w:t>
                  </w:r>
                </w:p>
              </w:tc>
              <w:tc>
                <w:tcPr>
                  <w:tcW w:w="992" w:type="dxa"/>
                  <w:hideMark/>
                </w:tcPr>
                <w:p w14:paraId="4160E260" w14:textId="77777777" w:rsidR="00AA0A28" w:rsidRPr="00AA0A28" w:rsidRDefault="00AA0A28" w:rsidP="00AA0A28">
                  <w:pPr>
                    <w:jc w:val="center"/>
                    <w:rPr>
                      <w:rFonts w:eastAsia="Times New Roman" w:cs="Arial"/>
                      <w:lang w:eastAsia="cs-CZ"/>
                    </w:rPr>
                  </w:pPr>
                  <w:r w:rsidRPr="00AA0A28">
                    <w:rPr>
                      <w:rFonts w:eastAsia="Times New Roman" w:cs="Arial"/>
                      <w:lang w:eastAsia="cs-CZ"/>
                    </w:rPr>
                    <w:t>2</w:t>
                  </w:r>
                </w:p>
              </w:tc>
            </w:tr>
          </w:tbl>
          <w:p w14:paraId="43AE7437" w14:textId="77777777" w:rsidR="00D76B2D" w:rsidRPr="00D76B2D" w:rsidRDefault="00D76B2D" w:rsidP="00AA0A28">
            <w:pPr>
              <w:shd w:val="clear" w:color="auto" w:fill="FFFFFF"/>
              <w:spacing w:before="120"/>
              <w:ind w:right="284"/>
              <w:jc w:val="both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cs-CZ"/>
              </w:rPr>
            </w:pPr>
          </w:p>
          <w:p w14:paraId="5DEDBF09" w14:textId="0625A3D6" w:rsidR="00D76B2D" w:rsidRPr="00D76B2D" w:rsidRDefault="00D76B2D" w:rsidP="00AA0A28">
            <w:pPr>
              <w:shd w:val="clear" w:color="auto" w:fill="FFFFFF"/>
              <w:spacing w:before="120"/>
              <w:ind w:right="284"/>
              <w:jc w:val="both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 xml:space="preserve">Co se týče odborné cizojazyčné literatury, </w:t>
            </w:r>
            <w:r w:rsidR="00961FEF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>K</w:t>
            </w:r>
            <w:r w:rsidRPr="00D76B2D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 xml:space="preserve">nihovna UTB </w:t>
            </w:r>
            <w:r w:rsidR="00961FEF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>na základě</w:t>
            </w:r>
            <w:r w:rsidR="00AA0A28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 xml:space="preserve"> iniciativy</w:t>
            </w:r>
            <w:r w:rsidRPr="00D76B2D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 xml:space="preserve"> pracovníků </w:t>
            </w:r>
            <w:r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 xml:space="preserve">ÚŠP </w:t>
            </w:r>
            <w:r w:rsidRPr="00D76B2D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>neustále rozšiřuje fond cizojazyčných publikací souvisejících s oborem.</w:t>
            </w:r>
            <w:r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 xml:space="preserve"> Využívá při tom </w:t>
            </w:r>
            <w:r w:rsidR="00AA0A28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 xml:space="preserve">finance z </w:t>
            </w:r>
            <w:r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>projektové podpory.</w:t>
            </w:r>
            <w:r w:rsidR="00AA0A28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 xml:space="preserve"> </w:t>
            </w:r>
            <w:r w:rsidRPr="00D76B2D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>Knihovna studentům nabízí více jak 800 titulů v anglickém jazyce věnuj</w:t>
            </w:r>
            <w:r w:rsidR="00E23B6D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>ících se vzdělávání a příslušným oborům</w:t>
            </w:r>
            <w:r w:rsidR="00961FEF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>,</w:t>
            </w:r>
            <w:r w:rsidR="00E23B6D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 xml:space="preserve"> </w:t>
            </w:r>
            <w:r w:rsidR="00961FEF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 xml:space="preserve">např. </w:t>
            </w:r>
            <w:r w:rsidR="00E23B6D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>sociologi</w:t>
            </w:r>
            <w:r w:rsidR="00961FEF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>i</w:t>
            </w:r>
            <w:r w:rsidR="00E23B6D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 xml:space="preserve"> a psychologi</w:t>
            </w:r>
            <w:r w:rsidR="00961FEF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>i</w:t>
            </w:r>
            <w:r w:rsidRPr="00D76B2D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>, z toho asi 60</w:t>
            </w:r>
            <w:r w:rsidR="00E23B6D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 xml:space="preserve"> publikací</w:t>
            </w:r>
            <w:r w:rsidRPr="00D76B2D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 xml:space="preserve"> v angličtině souvisí přímo s předškolní pedagogikou. Fond knihovny byl </w:t>
            </w:r>
            <w:r w:rsidR="00AA0A28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>obohacen</w:t>
            </w:r>
            <w:r w:rsidRPr="00D76B2D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 xml:space="preserve"> právě ze zdrojů projektů </w:t>
            </w:r>
            <w:r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>ÚŠP, z</w:t>
            </w:r>
            <w:r w:rsidRPr="00D76B2D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> nich pak vznikl i návrh na vytvoření tzv. miniknihovny, o kterou se ústav pravidelně stará, rozšiřuje její knižní fond.  </w:t>
            </w:r>
          </w:p>
          <w:p w14:paraId="514E9FCC" w14:textId="1B5A266A" w:rsidR="00CD43F3" w:rsidRDefault="00D76B2D" w:rsidP="00CD43F3">
            <w:pPr>
              <w:shd w:val="clear" w:color="auto" w:fill="FFFFFF"/>
              <w:spacing w:before="120"/>
              <w:ind w:right="284"/>
              <w:jc w:val="both"/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</w:pPr>
            <w:r w:rsidRPr="00D76B2D"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  <w:t>Cizojazyčná literatura je studenty využívána zejména pro přípravu prezentací na seminářích a pro tvorbu seminárních prací. Důraz je kladen na to, aby i v bakalářských pracích bylo (pokud to téma umožňuje) čerpáno z cizojazyčné literatury.</w:t>
            </w:r>
          </w:p>
          <w:p w14:paraId="6C805EA9" w14:textId="0E867446" w:rsidR="0018194C" w:rsidRDefault="000651FE" w:rsidP="00CD43F3">
            <w:pPr>
              <w:shd w:val="clear" w:color="auto" w:fill="FFFFFF"/>
              <w:spacing w:before="120"/>
              <w:ind w:right="284"/>
              <w:jc w:val="both"/>
              <w:rPr>
                <w:rFonts w:eastAsia="Times New Roman" w:cs="Arial"/>
                <w:color w:val="000000"/>
                <w:bdr w:val="none" w:sz="0" w:space="0" w:color="auto" w:frame="1"/>
                <w:lang w:eastAsia="cs-CZ"/>
              </w:rPr>
            </w:pPr>
            <w:ins w:id="422" w:author="janabask janabask" w:date="2021-09-15T11:18:00Z">
              <w:r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>Z tabulky týkající se studentských a absolvent</w:t>
              </w:r>
            </w:ins>
            <w:ins w:id="423" w:author="janabask janabask" w:date="2021-09-15T11:19:00Z">
              <w:r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>s</w:t>
              </w:r>
            </w:ins>
            <w:ins w:id="424" w:author="janabask janabask" w:date="2021-09-15T11:18:00Z">
              <w:r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>kých mobilit výše vyplývá, že studenti UMŠ</w:t>
              </w:r>
            </w:ins>
            <w:ins w:id="425" w:author="janabask janabask" w:date="2021-09-15T11:20:00Z">
              <w:r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 xml:space="preserve"> nerealizují výjezdy do zahraniční příliš inte</w:t>
              </w:r>
            </w:ins>
            <w:ins w:id="426" w:author="janabask janabask" w:date="2021-09-15T11:21:00Z">
              <w:r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>n</w:t>
              </w:r>
            </w:ins>
            <w:ins w:id="427" w:author="janabask janabask" w:date="2021-09-15T11:20:00Z">
              <w:r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>zivně.</w:t>
              </w:r>
            </w:ins>
            <w:ins w:id="428" w:author="janabask janabask" w:date="2021-09-15T11:21:00Z">
              <w:r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 xml:space="preserve"> Fakulta i ÚŠP je v</w:t>
              </w:r>
            </w:ins>
            <w:ins w:id="429" w:author="janabask janabask" w:date="2021-09-15T11:22:00Z">
              <w:r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> těchto záměrech podporuje</w:t>
              </w:r>
            </w:ins>
            <w:ins w:id="430" w:author="janabask janabask" w:date="2021-09-15T11:42:00Z">
              <w:r w:rsidR="000F0B8C"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 xml:space="preserve"> </w:t>
              </w:r>
              <w:r w:rsidR="000F0B8C"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lastRenderedPageBreak/>
                <w:t xml:space="preserve">a </w:t>
              </w:r>
            </w:ins>
            <w:ins w:id="431" w:author="janabask janabask" w:date="2021-09-15T11:43:00Z">
              <w:r w:rsidR="000F0B8C"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>průběžně</w:t>
              </w:r>
            </w:ins>
            <w:ins w:id="432" w:author="janabask janabask" w:date="2021-09-15T11:42:00Z">
              <w:r w:rsidR="000F0B8C"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 xml:space="preserve"> </w:t>
              </w:r>
            </w:ins>
            <w:ins w:id="433" w:author="janabask janabask" w:date="2021-09-15T11:44:00Z">
              <w:r w:rsidR="008D275A"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 xml:space="preserve">je </w:t>
              </w:r>
            </w:ins>
            <w:ins w:id="434" w:author="janabask janabask" w:date="2021-09-15T11:42:00Z">
              <w:r w:rsidR="000F0B8C"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>motivuje</w:t>
              </w:r>
            </w:ins>
            <w:ins w:id="435" w:author="janabask janabask" w:date="2021-09-15T11:22:00Z">
              <w:r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 xml:space="preserve">, přesto </w:t>
              </w:r>
            </w:ins>
            <w:ins w:id="436" w:author="Majerčík Jakub (211662)" w:date="2021-09-15T17:11:00Z">
              <w:r w:rsidR="00BB5D75"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 xml:space="preserve">posluchači </w:t>
              </w:r>
            </w:ins>
            <w:ins w:id="437" w:author="janabask janabask" w:date="2021-09-15T11:22:00Z">
              <w:r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>volí studium v</w:t>
              </w:r>
            </w:ins>
            <w:ins w:id="438" w:author="janabask janabask" w:date="2021-09-15T11:24:00Z">
              <w:r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>ázané na</w:t>
              </w:r>
            </w:ins>
            <w:ins w:id="439" w:author="janabask janabask" w:date="2021-09-15T11:23:00Z">
              <w:r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> </w:t>
              </w:r>
            </w:ins>
            <w:ins w:id="440" w:author="janabask janabask" w:date="2021-09-15T11:22:00Z">
              <w:r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 xml:space="preserve">domácí </w:t>
              </w:r>
            </w:ins>
            <w:ins w:id="441" w:author="janabask janabask" w:date="2021-09-15T11:23:00Z">
              <w:r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>prostředí. Vzhledem na profil absolventa</w:t>
              </w:r>
            </w:ins>
            <w:ins w:id="442" w:author="janabask janabask" w:date="2021-09-15T11:24:00Z">
              <w:r w:rsidR="00B73C49"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 xml:space="preserve"> a zaměření oboru </w:t>
              </w:r>
            </w:ins>
            <w:ins w:id="443" w:author="janabask janabask" w:date="2021-09-15T11:33:00Z">
              <w:r w:rsidR="00B73C49"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 xml:space="preserve">na učitelství úzce vázané na danu kulturu, </w:t>
              </w:r>
            </w:ins>
            <w:ins w:id="444" w:author="janabask janabask" w:date="2021-09-15T11:24:00Z">
              <w:r w:rsidR="00B73C49"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>j</w:t>
              </w:r>
              <w:r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>e tento příst</w:t>
              </w:r>
            </w:ins>
            <w:ins w:id="445" w:author="janabask janabask" w:date="2021-09-15T11:27:00Z">
              <w:r w:rsidR="00B73C49"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>up možné chápat.</w:t>
              </w:r>
              <w:r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 xml:space="preserve"> </w:t>
              </w:r>
            </w:ins>
            <w:ins w:id="446" w:author="janabask janabask" w:date="2021-09-15T11:33:00Z">
              <w:r w:rsidR="00B73C49"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>P</w:t>
              </w:r>
            </w:ins>
            <w:ins w:id="447" w:author="janabask janabask" w:date="2021-09-15T11:27:00Z">
              <w:r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 xml:space="preserve">řesto je cílem </w:t>
              </w:r>
              <w:r w:rsidR="00B73C49"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 xml:space="preserve">ÚŠP </w:t>
              </w:r>
            </w:ins>
            <w:ins w:id="448" w:author="janabask janabask" w:date="2021-09-15T11:32:00Z">
              <w:r w:rsidR="00B73C49"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>zintenzivnit jejich motivaci a rozhodování</w:t>
              </w:r>
            </w:ins>
            <w:ins w:id="449" w:author="janabask janabask" w:date="2021-09-15T11:35:00Z">
              <w:r w:rsidR="00B73C49"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 xml:space="preserve"> při </w:t>
              </w:r>
            </w:ins>
            <w:ins w:id="450" w:author="janabask janabask" w:date="2021-09-15T11:43:00Z">
              <w:r w:rsidR="000F0B8C">
                <w:rPr>
                  <w:rFonts w:eastAsia="Times New Roman" w:cs="Arial"/>
                  <w:color w:val="000000"/>
                  <w:bdr w:val="none" w:sz="0" w:space="0" w:color="auto" w:frame="1"/>
                  <w:lang w:eastAsia="cs-CZ"/>
                </w:rPr>
                <w:t>vyjíždění do zahraničí.</w:t>
              </w:r>
            </w:ins>
          </w:p>
          <w:p w14:paraId="4618E173" w14:textId="593D5826" w:rsidR="003F6125" w:rsidRPr="0058573E" w:rsidRDefault="003F6125" w:rsidP="00CD43F3">
            <w:pPr>
              <w:shd w:val="clear" w:color="auto" w:fill="FFFFFF"/>
              <w:spacing w:before="120"/>
              <w:ind w:right="284"/>
              <w:jc w:val="both"/>
            </w:pPr>
          </w:p>
        </w:tc>
      </w:tr>
      <w:tr w:rsidR="00012E61" w:rsidRPr="0058573E" w14:paraId="5E652328" w14:textId="77777777" w:rsidTr="00691411">
        <w:tc>
          <w:tcPr>
            <w:tcW w:w="9040" w:type="dxa"/>
            <w:gridSpan w:val="2"/>
          </w:tcPr>
          <w:p w14:paraId="54B22559" w14:textId="08858F3B" w:rsidR="00913651" w:rsidRPr="00BB6422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 xml:space="preserve">Mezinárodní spolupráce na výzkumné nebo umělecké činnosti </w:t>
            </w:r>
            <w:r w:rsidR="00BB6422" w:rsidRPr="00BB6422">
              <w:rPr>
                <w:rFonts w:ascii="Arial" w:hAnsi="Arial" w:cs="Arial"/>
                <w:b/>
                <w:sz w:val="20"/>
              </w:rPr>
              <w:t>související s obsahem studijního programu/oboru</w:t>
            </w:r>
          </w:p>
          <w:p w14:paraId="524FE731" w14:textId="59B98942" w:rsidR="00012E61" w:rsidRPr="00C14227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14227">
              <w:rPr>
                <w:rFonts w:ascii="Arial" w:hAnsi="Arial" w:cs="Arial"/>
                <w:i/>
                <w:sz w:val="16"/>
                <w:szCs w:val="16"/>
              </w:rPr>
              <w:t xml:space="preserve">(popis </w:t>
            </w:r>
            <w:r w:rsidR="007C66A4" w:rsidRPr="00C14227">
              <w:rPr>
                <w:rFonts w:ascii="Arial" w:hAnsi="Arial" w:cs="Arial"/>
                <w:i/>
                <w:sz w:val="16"/>
                <w:szCs w:val="16"/>
              </w:rPr>
              <w:t xml:space="preserve">spolupráce se zahraničními institucemi a zapojení do mezinárodních programů v </w:t>
            </w:r>
            <w:r w:rsidR="00BB6422" w:rsidRPr="00C14227">
              <w:rPr>
                <w:rFonts w:ascii="Arial" w:hAnsi="Arial" w:cs="Arial"/>
                <w:i/>
                <w:sz w:val="16"/>
                <w:szCs w:val="16"/>
              </w:rPr>
              <w:t>letech RRRR-3 až RRRR</w:t>
            </w:r>
            <w:r w:rsidR="00561172" w:rsidRPr="00C14227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>s uvedením výsledků</w:t>
            </w:r>
            <w:r w:rsidR="000C5C02" w:rsidRPr="00C14227">
              <w:rPr>
                <w:rFonts w:ascii="Arial" w:hAnsi="Arial" w:cs="Arial"/>
                <w:i/>
                <w:sz w:val="16"/>
                <w:szCs w:val="16"/>
              </w:rPr>
              <w:t xml:space="preserve"> - 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>společných publikací, mezinárodní</w:t>
            </w:r>
            <w:r w:rsidR="00C01272">
              <w:rPr>
                <w:rFonts w:ascii="Arial" w:hAnsi="Arial" w:cs="Arial"/>
                <w:i/>
                <w:sz w:val="16"/>
                <w:szCs w:val="16"/>
              </w:rPr>
              <w:t>ch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 xml:space="preserve"> konferencí aj.)</w:t>
            </w:r>
            <w:r w:rsidRPr="00C14227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="00012E61" w:rsidRPr="00C14227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 </w:t>
            </w:r>
          </w:p>
        </w:tc>
      </w:tr>
      <w:tr w:rsidR="00012E61" w:rsidRPr="0058573E" w14:paraId="25A71A21" w14:textId="77777777" w:rsidTr="00691411">
        <w:trPr>
          <w:trHeight w:val="2543"/>
        </w:trPr>
        <w:tc>
          <w:tcPr>
            <w:tcW w:w="9040" w:type="dxa"/>
            <w:gridSpan w:val="2"/>
          </w:tcPr>
          <w:p w14:paraId="52D04B54" w14:textId="6D0B0608" w:rsidR="000C6557" w:rsidRPr="00E677DA" w:rsidRDefault="000C6557" w:rsidP="006934A1">
            <w:pPr>
              <w:pStyle w:val="Standard"/>
              <w:spacing w:before="120" w:after="0" w:line="240" w:lineRule="auto"/>
              <w:ind w:right="119"/>
              <w:jc w:val="both"/>
              <w:rPr>
                <w:rStyle w:val="hps"/>
                <w:rFonts w:ascii="Arial" w:hAnsi="Arial" w:cs="Arial"/>
                <w:sz w:val="20"/>
                <w:szCs w:val="20"/>
              </w:rPr>
            </w:pPr>
            <w:r w:rsidRPr="00E677DA">
              <w:rPr>
                <w:rFonts w:ascii="Arial" w:hAnsi="Arial" w:cs="Arial"/>
                <w:sz w:val="20"/>
                <w:szCs w:val="20"/>
              </w:rPr>
              <w:t xml:space="preserve">ÚŠP byl úspěšný </w:t>
            </w:r>
            <w:r w:rsidR="006934A1" w:rsidRPr="00E677DA">
              <w:rPr>
                <w:rFonts w:ascii="Arial" w:hAnsi="Arial" w:cs="Arial"/>
                <w:sz w:val="20"/>
                <w:szCs w:val="20"/>
              </w:rPr>
              <w:t>(</w:t>
            </w:r>
            <w:r w:rsidRPr="00E677DA">
              <w:rPr>
                <w:rFonts w:ascii="Arial" w:hAnsi="Arial" w:cs="Arial"/>
                <w:sz w:val="20"/>
                <w:szCs w:val="20"/>
              </w:rPr>
              <w:t>v návaznosti na projektové aktivity</w:t>
            </w:r>
            <w:r w:rsidR="006934A1" w:rsidRPr="00E677DA">
              <w:rPr>
                <w:rFonts w:ascii="Arial" w:hAnsi="Arial" w:cs="Arial"/>
                <w:sz w:val="20"/>
                <w:szCs w:val="20"/>
              </w:rPr>
              <w:t>) i</w:t>
            </w:r>
            <w:r w:rsidRPr="00E677DA">
              <w:rPr>
                <w:rFonts w:ascii="Arial" w:hAnsi="Arial" w:cs="Arial"/>
                <w:sz w:val="20"/>
                <w:szCs w:val="20"/>
              </w:rPr>
              <w:t xml:space="preserve"> v rámci Institucionálního programu UTB. Jeden z</w:t>
            </w:r>
            <w:r w:rsidR="00DC1306" w:rsidRPr="00E677DA">
              <w:rPr>
                <w:rFonts w:ascii="Arial" w:hAnsi="Arial" w:cs="Arial"/>
                <w:sz w:val="20"/>
                <w:szCs w:val="20"/>
              </w:rPr>
              <w:t xml:space="preserve"> jeho</w:t>
            </w:r>
            <w:r w:rsidRPr="00E677DA">
              <w:rPr>
                <w:rFonts w:ascii="Arial" w:hAnsi="Arial" w:cs="Arial"/>
                <w:sz w:val="20"/>
                <w:szCs w:val="20"/>
              </w:rPr>
              <w:t> projekt</w:t>
            </w:r>
            <w:r w:rsidR="005C241C">
              <w:rPr>
                <w:rFonts w:ascii="Arial" w:hAnsi="Arial" w:cs="Arial"/>
                <w:sz w:val="20"/>
                <w:szCs w:val="20"/>
              </w:rPr>
              <w:t>ů</w:t>
            </w:r>
            <w:r w:rsidRPr="00E677DA">
              <w:rPr>
                <w:rFonts w:ascii="Arial" w:hAnsi="Arial" w:cs="Arial"/>
                <w:sz w:val="20"/>
                <w:szCs w:val="20"/>
              </w:rPr>
              <w:t xml:space="preserve"> měl podpořit i spolu</w:t>
            </w:r>
            <w:r w:rsidR="00C92F12" w:rsidRPr="00E677DA">
              <w:rPr>
                <w:rFonts w:ascii="Arial" w:hAnsi="Arial" w:cs="Arial"/>
                <w:sz w:val="20"/>
                <w:szCs w:val="20"/>
              </w:rPr>
              <w:t>p</w:t>
            </w:r>
            <w:r w:rsidRPr="00E677DA">
              <w:rPr>
                <w:rFonts w:ascii="Arial" w:hAnsi="Arial" w:cs="Arial"/>
                <w:sz w:val="20"/>
                <w:szCs w:val="20"/>
              </w:rPr>
              <w:t>ráci se zahraničními odborníky. Jednalo se především o zahraniční spolupráci v rámci přednáškových pobytů kolegů z USA, Bulharska</w:t>
            </w:r>
            <w:r w:rsidR="006934A1" w:rsidRPr="00E677DA">
              <w:rPr>
                <w:rFonts w:ascii="Arial" w:hAnsi="Arial" w:cs="Arial"/>
                <w:sz w:val="20"/>
                <w:szCs w:val="20"/>
              </w:rPr>
              <w:t>, Velké Británie</w:t>
            </w:r>
            <w:r w:rsidRPr="00E677D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C1306" w:rsidRPr="00E677DA">
              <w:rPr>
                <w:rFonts w:ascii="Arial" w:hAnsi="Arial" w:cs="Arial"/>
                <w:sz w:val="20"/>
                <w:szCs w:val="20"/>
              </w:rPr>
              <w:t>V tomto kontextu byly zajímavé</w:t>
            </w:r>
            <w:r w:rsidRPr="00E677DA">
              <w:rPr>
                <w:rFonts w:ascii="Arial" w:hAnsi="Arial" w:cs="Arial"/>
                <w:sz w:val="20"/>
                <w:szCs w:val="20"/>
              </w:rPr>
              <w:t xml:space="preserve"> projekt</w:t>
            </w:r>
            <w:r w:rsidR="00C92F12" w:rsidRPr="00E677DA">
              <w:rPr>
                <w:rFonts w:ascii="Arial" w:hAnsi="Arial" w:cs="Arial"/>
                <w:sz w:val="20"/>
                <w:szCs w:val="20"/>
              </w:rPr>
              <w:t>y</w:t>
            </w:r>
            <w:r w:rsidR="006934A1" w:rsidRPr="00E677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77DA">
              <w:rPr>
                <w:rFonts w:ascii="Arial" w:hAnsi="Arial" w:cs="Arial"/>
                <w:sz w:val="20"/>
                <w:szCs w:val="20"/>
              </w:rPr>
              <w:t xml:space="preserve">FHS4A/2016 </w:t>
            </w:r>
            <w:r w:rsidRPr="00E677DA">
              <w:rPr>
                <w:rFonts w:ascii="Arial" w:hAnsi="Arial" w:cs="Arial"/>
                <w:i/>
                <w:sz w:val="20"/>
                <w:szCs w:val="20"/>
              </w:rPr>
              <w:t>Pobyt zahraničního hostujícího profesora podporující inovaci předmětu Pedagogická diagnostika</w:t>
            </w:r>
            <w:r w:rsidRPr="00E677DA">
              <w:rPr>
                <w:rFonts w:ascii="Arial" w:hAnsi="Arial" w:cs="Arial"/>
                <w:sz w:val="20"/>
                <w:szCs w:val="20"/>
              </w:rPr>
              <w:t>, h</w:t>
            </w:r>
            <w:r w:rsidRPr="00E677DA">
              <w:rPr>
                <w:rFonts w:ascii="Arial" w:eastAsia="Times New Roman" w:hAnsi="Arial" w:cs="Arial"/>
                <w:sz w:val="20"/>
                <w:szCs w:val="20"/>
              </w:rPr>
              <w:t>lavní řešitel: PhDr. Barbora Petrů Puhrová, Ph.D.; </w:t>
            </w:r>
            <w:r w:rsidR="006934A1" w:rsidRPr="00E677DA">
              <w:rPr>
                <w:rFonts w:ascii="Arial" w:eastAsia="Times New Roman" w:hAnsi="Arial" w:cs="Arial"/>
                <w:sz w:val="20"/>
                <w:szCs w:val="20"/>
              </w:rPr>
              <w:t xml:space="preserve"> a </w:t>
            </w:r>
            <w:r w:rsidRPr="00E677DA">
              <w:rPr>
                <w:rFonts w:ascii="Arial" w:hAnsi="Arial" w:cs="Arial"/>
                <w:sz w:val="20"/>
                <w:szCs w:val="20"/>
              </w:rPr>
              <w:t xml:space="preserve">FHS3A/2016 </w:t>
            </w:r>
            <w:r w:rsidRPr="00E677DA">
              <w:rPr>
                <w:rFonts w:ascii="Arial" w:hAnsi="Arial" w:cs="Arial"/>
                <w:i/>
                <w:sz w:val="20"/>
                <w:szCs w:val="20"/>
              </w:rPr>
              <w:t>Komparace nových trendů ve školní pedagogice</w:t>
            </w:r>
            <w:r w:rsidRPr="00E677DA">
              <w:rPr>
                <w:rFonts w:ascii="Arial" w:hAnsi="Arial" w:cs="Arial"/>
                <w:sz w:val="20"/>
                <w:szCs w:val="20"/>
              </w:rPr>
              <w:t>, h</w:t>
            </w:r>
            <w:r w:rsidRPr="00E677DA">
              <w:rPr>
                <w:rFonts w:ascii="Arial" w:eastAsia="Times New Roman" w:hAnsi="Arial" w:cs="Arial"/>
                <w:sz w:val="20"/>
                <w:szCs w:val="20"/>
              </w:rPr>
              <w:t>lavní řešitel: PhDr. Hana Navrátilová, Ph.D.</w:t>
            </w:r>
            <w:r w:rsidR="006934A1" w:rsidRPr="00E677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77DA">
              <w:rPr>
                <w:rStyle w:val="hps"/>
                <w:rFonts w:ascii="Arial" w:hAnsi="Arial" w:cs="Arial"/>
                <w:sz w:val="20"/>
                <w:szCs w:val="20"/>
              </w:rPr>
              <w:t>Institucionální projekty byly zaměřeny specificky na podporu vzdělávání budoucích učitelů mateřských škol.</w:t>
            </w:r>
          </w:p>
          <w:p w14:paraId="31F514AF" w14:textId="522983E8" w:rsidR="00C92F12" w:rsidRPr="00E677DA" w:rsidRDefault="00C92F12" w:rsidP="006934A1">
            <w:pPr>
              <w:spacing w:before="120"/>
              <w:jc w:val="both"/>
              <w:rPr>
                <w:rFonts w:cs="Arial"/>
              </w:rPr>
            </w:pPr>
            <w:r w:rsidRPr="00E677DA">
              <w:rPr>
                <w:rFonts w:cs="Arial"/>
              </w:rPr>
              <w:t xml:space="preserve">Mezinárodní rozměr programu je možné deklarovat snahou o spolupráci při rozvoji badatelských strategií vyučování, kdy UŠP kooperuje s kolegy z Univerzity Clemson v Jižní Karolíně. </w:t>
            </w:r>
          </w:p>
          <w:p w14:paraId="5AFAE78C" w14:textId="64296651" w:rsidR="00C92F12" w:rsidRPr="00E677DA" w:rsidRDefault="00C92F12" w:rsidP="00C92F12">
            <w:pPr>
              <w:spacing w:before="120"/>
              <w:jc w:val="both"/>
              <w:rPr>
                <w:rFonts w:cs="Arial"/>
              </w:rPr>
            </w:pPr>
            <w:r w:rsidRPr="00E677DA">
              <w:rPr>
                <w:rFonts w:cs="Arial"/>
              </w:rPr>
              <w:t>V UMŠ jsou podporovány mobility do těchto států a jejich univerzit:</w:t>
            </w:r>
          </w:p>
          <w:p w14:paraId="6691D8A6" w14:textId="77777777" w:rsidR="00C92F12" w:rsidRPr="00E677DA" w:rsidRDefault="00C92F12" w:rsidP="00C92F12">
            <w:pPr>
              <w:pStyle w:val="Odstavecseseznamem"/>
              <w:numPr>
                <w:ilvl w:val="0"/>
                <w:numId w:val="9"/>
              </w:numPr>
              <w:spacing w:before="120" w:after="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7DA">
              <w:rPr>
                <w:rFonts w:ascii="Arial" w:hAnsi="Arial" w:cs="Arial"/>
                <w:bCs/>
                <w:sz w:val="20"/>
                <w:szCs w:val="20"/>
              </w:rPr>
              <w:t xml:space="preserve">Litva - </w:t>
            </w:r>
            <w:r w:rsidRPr="00E677DA">
              <w:rPr>
                <w:rFonts w:ascii="Arial" w:hAnsi="Arial" w:cs="Arial"/>
                <w:sz w:val="20"/>
                <w:szCs w:val="20"/>
              </w:rPr>
              <w:t>Klaipéda University;</w:t>
            </w:r>
          </w:p>
          <w:p w14:paraId="04313CA3" w14:textId="77777777" w:rsidR="00C92F12" w:rsidRPr="00E677DA" w:rsidRDefault="00C92F12" w:rsidP="00C92F12">
            <w:pPr>
              <w:pStyle w:val="Odstavecseseznamem"/>
              <w:numPr>
                <w:ilvl w:val="0"/>
                <w:numId w:val="9"/>
              </w:numPr>
              <w:spacing w:before="120" w:after="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7DA">
              <w:rPr>
                <w:rFonts w:ascii="Arial" w:hAnsi="Arial" w:cs="Arial"/>
                <w:bCs/>
                <w:sz w:val="20"/>
                <w:szCs w:val="20"/>
              </w:rPr>
              <w:t>Maďarsko</w:t>
            </w:r>
            <w:r w:rsidRPr="00E677DA">
              <w:rPr>
                <w:rFonts w:ascii="Arial" w:hAnsi="Arial" w:cs="Arial"/>
                <w:sz w:val="20"/>
                <w:szCs w:val="20"/>
              </w:rPr>
              <w:t xml:space="preserve"> - Eotvos Loránd University a Kaposvár University;</w:t>
            </w:r>
            <w:r w:rsidRPr="00E677D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6FEFF501" w14:textId="77777777" w:rsidR="00C92F12" w:rsidRPr="00E677DA" w:rsidRDefault="00C92F12" w:rsidP="00C92F12">
            <w:pPr>
              <w:pStyle w:val="Odstavecseseznamem"/>
              <w:numPr>
                <w:ilvl w:val="0"/>
                <w:numId w:val="9"/>
              </w:numPr>
              <w:spacing w:before="120" w:after="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7DA">
              <w:rPr>
                <w:rFonts w:ascii="Arial" w:hAnsi="Arial" w:cs="Arial"/>
                <w:bCs/>
                <w:sz w:val="20"/>
                <w:szCs w:val="20"/>
              </w:rPr>
              <w:t xml:space="preserve">Polsko - </w:t>
            </w:r>
            <w:r w:rsidRPr="00E677DA">
              <w:rPr>
                <w:rFonts w:ascii="Arial" w:hAnsi="Arial" w:cs="Arial"/>
                <w:sz w:val="20"/>
                <w:szCs w:val="20"/>
              </w:rPr>
              <w:t>Kazimierz Wielki University in Bydgoszcz a Pedagogical University of Cracow;</w:t>
            </w:r>
          </w:p>
          <w:p w14:paraId="6397259E" w14:textId="77777777" w:rsidR="00C92F12" w:rsidRPr="00E677DA" w:rsidRDefault="00C92F12" w:rsidP="00C92F12">
            <w:pPr>
              <w:pStyle w:val="Odstavecseseznamem"/>
              <w:numPr>
                <w:ilvl w:val="0"/>
                <w:numId w:val="9"/>
              </w:numPr>
              <w:spacing w:before="120" w:after="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7DA">
              <w:rPr>
                <w:rFonts w:ascii="Arial" w:hAnsi="Arial" w:cs="Arial"/>
                <w:bCs/>
                <w:sz w:val="20"/>
                <w:szCs w:val="20"/>
              </w:rPr>
              <w:t>Slovensko -</w:t>
            </w:r>
            <w:r w:rsidRPr="00E677DA">
              <w:rPr>
                <w:rFonts w:ascii="Arial" w:hAnsi="Arial" w:cs="Arial"/>
                <w:sz w:val="20"/>
                <w:szCs w:val="20"/>
              </w:rPr>
              <w:t xml:space="preserve"> Universita Komenského v Bratislavě,  Katolícka univerzita v Ružomberku a Prešovská univerzita v Prešově; </w:t>
            </w:r>
          </w:p>
          <w:p w14:paraId="388AFAC9" w14:textId="77777777" w:rsidR="00C92F12" w:rsidRPr="00E677DA" w:rsidRDefault="00C92F12" w:rsidP="00623ACE">
            <w:pPr>
              <w:pStyle w:val="Odstavecseseznamem"/>
              <w:numPr>
                <w:ilvl w:val="0"/>
                <w:numId w:val="9"/>
              </w:numPr>
              <w:spacing w:before="120" w:after="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7DA">
              <w:rPr>
                <w:rFonts w:ascii="Arial" w:hAnsi="Arial" w:cs="Arial"/>
                <w:bCs/>
                <w:sz w:val="20"/>
                <w:szCs w:val="20"/>
              </w:rPr>
              <w:t xml:space="preserve">Slovinsko - </w:t>
            </w:r>
            <w:r w:rsidRPr="00E677DA">
              <w:rPr>
                <w:rFonts w:ascii="Arial" w:hAnsi="Arial" w:cs="Arial"/>
                <w:sz w:val="20"/>
                <w:szCs w:val="20"/>
              </w:rPr>
              <w:t xml:space="preserve">University of Ljubljana;  </w:t>
            </w:r>
          </w:p>
          <w:p w14:paraId="46C3C96F" w14:textId="77777777" w:rsidR="00C92F12" w:rsidRPr="00E677DA" w:rsidRDefault="00C92F12" w:rsidP="00623ACE">
            <w:pPr>
              <w:pStyle w:val="Odstavecseseznamem"/>
              <w:numPr>
                <w:ilvl w:val="0"/>
                <w:numId w:val="9"/>
              </w:numPr>
              <w:spacing w:before="120" w:after="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7DA">
              <w:rPr>
                <w:rFonts w:ascii="Arial" w:hAnsi="Arial" w:cs="Arial"/>
                <w:bCs/>
                <w:sz w:val="20"/>
                <w:szCs w:val="20"/>
              </w:rPr>
              <w:t>Španělsko</w:t>
            </w:r>
            <w:r w:rsidRPr="00E677DA">
              <w:rPr>
                <w:rFonts w:ascii="Arial" w:hAnsi="Arial" w:cs="Arial"/>
                <w:sz w:val="20"/>
                <w:szCs w:val="20"/>
              </w:rPr>
              <w:t xml:space="preserve"> - Universidad Rey Juan Carlos, Madrid;</w:t>
            </w:r>
          </w:p>
          <w:p w14:paraId="693D63AF" w14:textId="70671355" w:rsidR="00C92F12" w:rsidRPr="00E677DA" w:rsidRDefault="00C92F12" w:rsidP="00623ACE">
            <w:pPr>
              <w:pStyle w:val="Odstavecseseznamem"/>
              <w:numPr>
                <w:ilvl w:val="0"/>
                <w:numId w:val="9"/>
              </w:numPr>
              <w:spacing w:before="120" w:after="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77DA">
              <w:rPr>
                <w:rFonts w:ascii="Arial" w:hAnsi="Arial" w:cs="Arial"/>
                <w:bCs/>
                <w:sz w:val="20"/>
                <w:szCs w:val="20"/>
              </w:rPr>
              <w:t>Dánsko -</w:t>
            </w:r>
            <w:r w:rsidRPr="00E677DA">
              <w:rPr>
                <w:rFonts w:ascii="Arial" w:hAnsi="Arial" w:cs="Arial"/>
                <w:sz w:val="20"/>
                <w:szCs w:val="20"/>
              </w:rPr>
              <w:t xml:space="preserve"> University College of Northern Denmark.</w:t>
            </w:r>
          </w:p>
          <w:p w14:paraId="185B744D" w14:textId="25F76715" w:rsidR="00C92F12" w:rsidRPr="00E677DA" w:rsidRDefault="00C92F12" w:rsidP="00623ACE">
            <w:pPr>
              <w:pStyle w:val="Bezmezer"/>
              <w:spacing w:before="120"/>
              <w:ind w:right="284"/>
              <w:rPr>
                <w:rStyle w:val="2ldblah0cf64rqmha4vicd"/>
                <w:rFonts w:ascii="Arial" w:hAnsi="Arial" w:cs="Arial"/>
                <w:sz w:val="20"/>
              </w:rPr>
            </w:pPr>
            <w:r w:rsidRPr="00E677DA">
              <w:rPr>
                <w:rFonts w:ascii="Arial" w:hAnsi="Arial" w:cs="Arial"/>
                <w:sz w:val="20"/>
              </w:rPr>
              <w:t xml:space="preserve">Univerzita v Bydgosczs </w:t>
            </w:r>
            <w:r w:rsidR="00623ACE" w:rsidRPr="00E677DA">
              <w:rPr>
                <w:rFonts w:ascii="Arial" w:hAnsi="Arial" w:cs="Arial"/>
                <w:sz w:val="20"/>
              </w:rPr>
              <w:t>(</w:t>
            </w:r>
            <w:r w:rsidRPr="00E677DA">
              <w:rPr>
                <w:rFonts w:ascii="Arial" w:hAnsi="Arial" w:cs="Arial"/>
                <w:sz w:val="20"/>
              </w:rPr>
              <w:t>Polsko</w:t>
            </w:r>
            <w:r w:rsidR="00623ACE" w:rsidRPr="00E677DA">
              <w:rPr>
                <w:rFonts w:ascii="Arial" w:hAnsi="Arial" w:cs="Arial"/>
                <w:sz w:val="20"/>
              </w:rPr>
              <w:t>)</w:t>
            </w:r>
            <w:r w:rsidRPr="00E677DA">
              <w:rPr>
                <w:rFonts w:ascii="Arial" w:hAnsi="Arial" w:cs="Arial"/>
                <w:sz w:val="20"/>
              </w:rPr>
              <w:t xml:space="preserve">, ale také v Jyväskÿla </w:t>
            </w:r>
            <w:r w:rsidR="00623ACE" w:rsidRPr="00E677DA">
              <w:rPr>
                <w:rFonts w:ascii="Arial" w:hAnsi="Arial" w:cs="Arial"/>
                <w:sz w:val="20"/>
              </w:rPr>
              <w:t>(</w:t>
            </w:r>
            <w:r w:rsidRPr="00E677DA">
              <w:rPr>
                <w:rFonts w:ascii="Arial" w:hAnsi="Arial" w:cs="Arial"/>
                <w:sz w:val="20"/>
              </w:rPr>
              <w:t>Finsko</w:t>
            </w:r>
            <w:r w:rsidR="00623ACE" w:rsidRPr="00E677DA">
              <w:rPr>
                <w:rFonts w:ascii="Arial" w:hAnsi="Arial" w:cs="Arial"/>
                <w:sz w:val="20"/>
              </w:rPr>
              <w:t>)</w:t>
            </w:r>
            <w:r w:rsidRPr="00E677DA">
              <w:rPr>
                <w:rFonts w:ascii="Arial" w:hAnsi="Arial" w:cs="Arial"/>
                <w:sz w:val="20"/>
              </w:rPr>
              <w:t xml:space="preserve"> a Banské Bystrici </w:t>
            </w:r>
            <w:r w:rsidR="00623ACE" w:rsidRPr="00E677DA">
              <w:rPr>
                <w:rFonts w:ascii="Arial" w:hAnsi="Arial" w:cs="Arial"/>
                <w:sz w:val="20"/>
              </w:rPr>
              <w:t>(</w:t>
            </w:r>
            <w:r w:rsidRPr="00E677DA">
              <w:rPr>
                <w:rFonts w:ascii="Arial" w:hAnsi="Arial" w:cs="Arial"/>
                <w:sz w:val="20"/>
              </w:rPr>
              <w:t>Slovensko</w:t>
            </w:r>
            <w:r w:rsidR="00623ACE" w:rsidRPr="00E677DA">
              <w:rPr>
                <w:rFonts w:ascii="Arial" w:hAnsi="Arial" w:cs="Arial"/>
                <w:sz w:val="20"/>
              </w:rPr>
              <w:t>)</w:t>
            </w:r>
            <w:r w:rsidRPr="00E677DA">
              <w:rPr>
                <w:rFonts w:ascii="Arial" w:hAnsi="Arial" w:cs="Arial"/>
                <w:sz w:val="20"/>
              </w:rPr>
              <w:t xml:space="preserve"> jsou partneři v aktuálně řešeném projektu OP</w:t>
            </w:r>
            <w:r w:rsidR="0027178D">
              <w:rPr>
                <w:rFonts w:ascii="Arial" w:hAnsi="Arial" w:cs="Arial"/>
                <w:sz w:val="20"/>
              </w:rPr>
              <w:t xml:space="preserve"> </w:t>
            </w:r>
            <w:r w:rsidRPr="00E677DA">
              <w:rPr>
                <w:rFonts w:ascii="Arial" w:hAnsi="Arial" w:cs="Arial"/>
                <w:sz w:val="20"/>
              </w:rPr>
              <w:t xml:space="preserve">VVV pod názvem </w:t>
            </w:r>
            <w:r w:rsidRPr="00E677DA">
              <w:rPr>
                <w:rStyle w:val="2ldblah0cf64rqmha4vicd"/>
                <w:rFonts w:ascii="Arial" w:hAnsi="Arial" w:cs="Arial"/>
                <w:sz w:val="20"/>
              </w:rPr>
              <w:t>Fakultní učitel jako facilitátor kvalitní přípravy budoucích učitelů.</w:t>
            </w:r>
          </w:p>
          <w:p w14:paraId="708C84AB" w14:textId="3A96729D" w:rsidR="00DC1306" w:rsidRDefault="00DC1306" w:rsidP="00623ACE">
            <w:pPr>
              <w:pStyle w:val="Bezmezer"/>
              <w:spacing w:before="120"/>
              <w:ind w:right="284"/>
              <w:rPr>
                <w:ins w:id="451" w:author="janabask janabask" w:date="2021-09-15T11:50:00Z"/>
                <w:rStyle w:val="2ldblah0cf64rqmha4vicd"/>
                <w:rFonts w:ascii="Arial" w:hAnsi="Arial" w:cs="Arial"/>
                <w:sz w:val="20"/>
              </w:rPr>
            </w:pPr>
            <w:r w:rsidRPr="00E677DA">
              <w:rPr>
                <w:rStyle w:val="2ldblah0cf64rqmha4vicd"/>
                <w:rFonts w:ascii="Arial" w:hAnsi="Arial" w:cs="Arial"/>
                <w:sz w:val="20"/>
              </w:rPr>
              <w:t>Jedna z fakultních škol - Lif</w:t>
            </w:r>
            <w:r w:rsidR="005F6983">
              <w:rPr>
                <w:rStyle w:val="2ldblah0cf64rqmha4vicd"/>
                <w:rFonts w:ascii="Arial" w:hAnsi="Arial" w:cs="Arial"/>
                <w:sz w:val="20"/>
              </w:rPr>
              <w:t>e</w:t>
            </w:r>
            <w:r w:rsidRPr="00E677DA">
              <w:rPr>
                <w:rStyle w:val="2ldblah0cf64rqmha4vicd"/>
                <w:rFonts w:ascii="Arial" w:hAnsi="Arial" w:cs="Arial"/>
                <w:sz w:val="20"/>
              </w:rPr>
              <w:t xml:space="preserve"> Academy - má sídlo na Slovensku</w:t>
            </w:r>
            <w:r w:rsidR="004F3CD9">
              <w:rPr>
                <w:rStyle w:val="2ldblah0cf64rqmha4vicd"/>
                <w:rFonts w:ascii="Arial" w:hAnsi="Arial" w:cs="Arial"/>
                <w:sz w:val="20"/>
              </w:rPr>
              <w:t>.</w:t>
            </w:r>
            <w:r w:rsidRPr="00E677DA">
              <w:rPr>
                <w:rStyle w:val="2ldblah0cf64rqmha4vicd"/>
                <w:rFonts w:ascii="Arial" w:hAnsi="Arial" w:cs="Arial"/>
                <w:sz w:val="20"/>
              </w:rPr>
              <w:t xml:space="preserve"> </w:t>
            </w:r>
            <w:ins w:id="452" w:author="janabask janabask" w:date="2021-09-15T16:00:00Z">
              <w:r w:rsidR="00787C1E">
                <w:rPr>
                  <w:rStyle w:val="2ldblah0cf64rqmha4vicd"/>
                  <w:rFonts w:ascii="Arial" w:hAnsi="Arial" w:cs="Arial"/>
                  <w:sz w:val="20"/>
                </w:rPr>
                <w:t xml:space="preserve">Realizovaly se v ní jednak </w:t>
              </w:r>
            </w:ins>
            <w:ins w:id="453" w:author="janabask janabask" w:date="2021-09-15T16:01:00Z">
              <w:r w:rsidR="00787C1E">
                <w:rPr>
                  <w:rStyle w:val="2ldblah0cf64rqmha4vicd"/>
                  <w:rFonts w:ascii="Arial" w:hAnsi="Arial" w:cs="Arial"/>
                  <w:sz w:val="20"/>
                </w:rPr>
                <w:t xml:space="preserve">souvislé </w:t>
              </w:r>
            </w:ins>
            <w:ins w:id="454" w:author="janabask janabask" w:date="2021-09-15T16:00:00Z">
              <w:r w:rsidR="00787C1E">
                <w:rPr>
                  <w:rStyle w:val="2ldblah0cf64rqmha4vicd"/>
                  <w:rFonts w:ascii="Arial" w:hAnsi="Arial" w:cs="Arial"/>
                  <w:sz w:val="20"/>
                </w:rPr>
                <w:t xml:space="preserve">praxe vybraných studentů, </w:t>
              </w:r>
            </w:ins>
            <w:ins w:id="455" w:author="Hana Navrátilová" w:date="2021-09-16T20:36:00Z">
              <w:r w:rsidR="00E66634">
                <w:rPr>
                  <w:rStyle w:val="2ldblah0cf64rqmha4vicd"/>
                  <w:rFonts w:ascii="Arial" w:hAnsi="Arial" w:cs="Arial"/>
                  <w:sz w:val="20"/>
                </w:rPr>
                <w:t xml:space="preserve">jednak </w:t>
              </w:r>
            </w:ins>
            <w:ins w:id="456" w:author="janabask janabask" w:date="2021-09-15T16:00:00Z">
              <w:r w:rsidR="00787C1E">
                <w:rPr>
                  <w:rStyle w:val="2ldblah0cf64rqmha4vicd"/>
                  <w:rFonts w:ascii="Arial" w:hAnsi="Arial" w:cs="Arial"/>
                  <w:sz w:val="20"/>
                </w:rPr>
                <w:t>návštěvy</w:t>
              </w:r>
            </w:ins>
            <w:ins w:id="457" w:author="janabask janabask" w:date="2021-09-15T16:01:00Z">
              <w:r w:rsidR="00787C1E">
                <w:rPr>
                  <w:rStyle w:val="2ldblah0cf64rqmha4vicd"/>
                  <w:rFonts w:ascii="Arial" w:hAnsi="Arial" w:cs="Arial"/>
                  <w:sz w:val="20"/>
                </w:rPr>
                <w:t xml:space="preserve"> větších skupin studentů </w:t>
              </w:r>
            </w:ins>
            <w:ins w:id="458" w:author="Majerčík Jakub (211662)" w:date="2021-09-15T17:13:00Z">
              <w:r w:rsidR="00BB5D75">
                <w:rPr>
                  <w:rStyle w:val="2ldblah0cf64rqmha4vicd"/>
                  <w:rFonts w:ascii="Arial" w:hAnsi="Arial" w:cs="Arial"/>
                  <w:sz w:val="20"/>
                </w:rPr>
                <w:t>U</w:t>
              </w:r>
              <w:r w:rsidR="00BB5D75">
                <w:rPr>
                  <w:rStyle w:val="2ldblah0cf64rqmha4vicd"/>
                </w:rPr>
                <w:t xml:space="preserve">MŠ </w:t>
              </w:r>
            </w:ins>
            <w:ins w:id="459" w:author="janabask janabask" w:date="2021-09-15T16:01:00Z">
              <w:r w:rsidR="00787C1E">
                <w:rPr>
                  <w:rStyle w:val="2ldblah0cf64rqmha4vicd"/>
                  <w:rFonts w:ascii="Arial" w:hAnsi="Arial" w:cs="Arial"/>
                  <w:sz w:val="20"/>
                </w:rPr>
                <w:t>v podobě hospitačních exkurzí.</w:t>
              </w:r>
            </w:ins>
          </w:p>
          <w:p w14:paraId="225459A1" w14:textId="22244B40" w:rsidR="00586C57" w:rsidRDefault="00787C1E" w:rsidP="00623ACE">
            <w:pPr>
              <w:pStyle w:val="Bezmezer"/>
              <w:spacing w:before="120"/>
              <w:ind w:right="284"/>
              <w:rPr>
                <w:ins w:id="460" w:author="janabask janabask" w:date="2021-09-15T16:04:00Z"/>
                <w:rStyle w:val="2ldblah0cf64rqmha4vicd"/>
                <w:rFonts w:ascii="Arial" w:hAnsi="Arial" w:cs="Arial"/>
                <w:sz w:val="20"/>
              </w:rPr>
            </w:pPr>
            <w:ins w:id="461" w:author="janabask janabask" w:date="2021-09-15T16:01:00Z">
              <w:r>
                <w:rPr>
                  <w:rStyle w:val="2ldblah0cf64rqmha4vicd"/>
                  <w:rFonts w:ascii="Arial" w:hAnsi="Arial" w:cs="Arial"/>
                  <w:sz w:val="20"/>
                </w:rPr>
                <w:t>Vyučující v UMŠ uskuteč</w:t>
              </w:r>
            </w:ins>
            <w:ins w:id="462" w:author="janabask janabask" w:date="2021-09-15T16:02:00Z">
              <w:r>
                <w:rPr>
                  <w:rStyle w:val="2ldblah0cf64rqmha4vicd"/>
                  <w:rFonts w:ascii="Arial" w:hAnsi="Arial" w:cs="Arial"/>
                  <w:sz w:val="20"/>
                </w:rPr>
                <w:t xml:space="preserve">ňují rovněž v rámci mobilit výjezdy </w:t>
              </w:r>
            </w:ins>
            <w:ins w:id="463" w:author="Hana Navrátilová" w:date="2021-09-16T20:36:00Z">
              <w:r w:rsidR="00E66634">
                <w:rPr>
                  <w:rStyle w:val="2ldblah0cf64rqmha4vicd"/>
                  <w:rFonts w:ascii="Arial" w:hAnsi="Arial" w:cs="Arial"/>
                  <w:sz w:val="20"/>
                </w:rPr>
                <w:t>na zahraniční univerzity</w:t>
              </w:r>
            </w:ins>
            <w:ins w:id="464" w:author="janabask janabask" w:date="2021-09-15T16:02:00Z">
              <w:r>
                <w:rPr>
                  <w:rStyle w:val="2ldblah0cf64rqmha4vicd"/>
                  <w:rFonts w:ascii="Arial" w:hAnsi="Arial" w:cs="Arial"/>
                  <w:sz w:val="20"/>
                </w:rPr>
                <w:t xml:space="preserve">. </w:t>
              </w:r>
            </w:ins>
            <w:ins w:id="465" w:author="janabask janabask" w:date="2021-09-15T15:48:00Z">
              <w:r w:rsidR="00B76957">
                <w:rPr>
                  <w:rStyle w:val="2ldblah0cf64rqmha4vicd"/>
                  <w:rFonts w:ascii="Arial" w:hAnsi="Arial" w:cs="Arial"/>
                  <w:sz w:val="20"/>
                </w:rPr>
                <w:t>Výjezdy akademiků</w:t>
              </w:r>
            </w:ins>
            <w:ins w:id="466" w:author="janabask janabask" w:date="2021-09-15T11:50:00Z">
              <w:r w:rsidR="00586C57">
                <w:rPr>
                  <w:rStyle w:val="2ldblah0cf64rqmha4vicd"/>
                  <w:rFonts w:ascii="Arial" w:hAnsi="Arial" w:cs="Arial"/>
                  <w:sz w:val="20"/>
                </w:rPr>
                <w:t xml:space="preserve"> ÚŠP podílející</w:t>
              </w:r>
            </w:ins>
            <w:ins w:id="467" w:author="janabask janabask" w:date="2021-09-15T15:48:00Z">
              <w:r w:rsidR="00B76957">
                <w:rPr>
                  <w:rStyle w:val="2ldblah0cf64rqmha4vicd"/>
                  <w:rFonts w:ascii="Arial" w:hAnsi="Arial" w:cs="Arial"/>
                  <w:sz w:val="20"/>
                </w:rPr>
                <w:t>ch</w:t>
              </w:r>
            </w:ins>
            <w:ins w:id="468" w:author="janabask janabask" w:date="2021-09-15T11:50:00Z">
              <w:r w:rsidR="00586C57">
                <w:rPr>
                  <w:rStyle w:val="2ldblah0cf64rqmha4vicd"/>
                  <w:rFonts w:ascii="Arial" w:hAnsi="Arial" w:cs="Arial"/>
                  <w:sz w:val="20"/>
                </w:rPr>
                <w:t xml:space="preserve"> se na zabezpečení UMŠ</w:t>
              </w:r>
            </w:ins>
            <w:ins w:id="469" w:author="janabask janabask" w:date="2021-09-15T11:52:00Z">
              <w:r w:rsidR="00586C57">
                <w:rPr>
                  <w:rStyle w:val="2ldblah0cf64rqmha4vicd"/>
                  <w:rFonts w:ascii="Arial" w:hAnsi="Arial" w:cs="Arial"/>
                  <w:sz w:val="20"/>
                </w:rPr>
                <w:t xml:space="preserve"> v </w:t>
              </w:r>
            </w:ins>
            <w:ins w:id="470" w:author="janabask janabask" w:date="2021-09-15T11:51:00Z">
              <w:r w:rsidR="00586C57">
                <w:rPr>
                  <w:rStyle w:val="2ldblah0cf64rqmha4vicd"/>
                  <w:rFonts w:ascii="Arial" w:hAnsi="Arial" w:cs="Arial"/>
                  <w:sz w:val="20"/>
                </w:rPr>
                <w:t>uplynulých letech</w:t>
              </w:r>
              <w:r>
                <w:rPr>
                  <w:rStyle w:val="2ldblah0cf64rqmha4vicd"/>
                  <w:rFonts w:ascii="Arial" w:hAnsi="Arial" w:cs="Arial"/>
                  <w:sz w:val="20"/>
                </w:rPr>
                <w:t xml:space="preserve"> jsou </w:t>
              </w:r>
            </w:ins>
            <w:ins w:id="471" w:author="Majerčík Jakub (211662)" w:date="2021-09-15T17:13:00Z">
              <w:r w:rsidR="00BB5D75">
                <w:rPr>
                  <w:rStyle w:val="2ldblah0cf64rqmha4vicd"/>
                  <w:rFonts w:ascii="Arial" w:hAnsi="Arial" w:cs="Arial"/>
                  <w:sz w:val="20"/>
                </w:rPr>
                <w:t>s</w:t>
              </w:r>
              <w:r w:rsidR="00BB5D75">
                <w:rPr>
                  <w:rStyle w:val="2ldblah0cf64rqmha4vicd"/>
                </w:rPr>
                <w:t>hrnuty</w:t>
              </w:r>
            </w:ins>
            <w:ins w:id="472" w:author="janabask janabask" w:date="2021-09-15T11:51:00Z">
              <w:r>
                <w:rPr>
                  <w:rStyle w:val="2ldblah0cf64rqmha4vicd"/>
                  <w:rFonts w:ascii="Arial" w:hAnsi="Arial" w:cs="Arial"/>
                  <w:sz w:val="20"/>
                </w:rPr>
                <w:t xml:space="preserve"> v</w:t>
              </w:r>
            </w:ins>
            <w:ins w:id="473" w:author="janabask janabask" w:date="2021-09-15T16:04:00Z">
              <w:r>
                <w:rPr>
                  <w:rStyle w:val="2ldblah0cf64rqmha4vicd"/>
                  <w:rFonts w:ascii="Arial" w:hAnsi="Arial" w:cs="Arial"/>
                  <w:sz w:val="20"/>
                </w:rPr>
                <w:t> </w:t>
              </w:r>
            </w:ins>
            <w:ins w:id="474" w:author="janabask janabask" w:date="2021-09-15T11:51:00Z">
              <w:r>
                <w:rPr>
                  <w:rStyle w:val="2ldblah0cf64rqmha4vicd"/>
                  <w:rFonts w:ascii="Arial" w:hAnsi="Arial" w:cs="Arial"/>
                  <w:sz w:val="20"/>
                </w:rPr>
                <w:t xml:space="preserve">následující </w:t>
              </w:r>
            </w:ins>
            <w:ins w:id="475" w:author="janabask janabask" w:date="2021-09-15T16:04:00Z">
              <w:r>
                <w:rPr>
                  <w:rStyle w:val="2ldblah0cf64rqmha4vicd"/>
                  <w:rFonts w:ascii="Arial" w:hAnsi="Arial" w:cs="Arial"/>
                  <w:sz w:val="20"/>
                </w:rPr>
                <w:t>tabulce.</w:t>
              </w:r>
            </w:ins>
          </w:p>
          <w:p w14:paraId="440C28F2" w14:textId="77777777" w:rsidR="00787C1E" w:rsidRDefault="00787C1E" w:rsidP="00623ACE">
            <w:pPr>
              <w:pStyle w:val="Bezmezer"/>
              <w:spacing w:before="120"/>
              <w:ind w:right="284"/>
              <w:rPr>
                <w:ins w:id="476" w:author="janabask janabask" w:date="2021-09-15T16:04:00Z"/>
                <w:rStyle w:val="2ldblah0cf64rqmha4vicd"/>
                <w:rFonts w:ascii="Arial" w:hAnsi="Arial" w:cs="Arial"/>
                <w:sz w:val="20"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1156"/>
              <w:gridCol w:w="3829"/>
              <w:gridCol w:w="3829"/>
            </w:tblGrid>
            <w:tr w:rsidR="00787C1E" w14:paraId="46719FDC" w14:textId="197E7B44" w:rsidTr="00E66634">
              <w:trPr>
                <w:ins w:id="477" w:author="janabask janabask" w:date="2021-09-15T16:04:00Z"/>
              </w:trPr>
              <w:tc>
                <w:tcPr>
                  <w:tcW w:w="1156" w:type="dxa"/>
                </w:tcPr>
                <w:p w14:paraId="0364BC8D" w14:textId="718091ED" w:rsidR="00787C1E" w:rsidRPr="00E66634" w:rsidRDefault="00787C1E" w:rsidP="00E66634">
                  <w:pPr>
                    <w:pStyle w:val="Bezmezer"/>
                    <w:ind w:right="284"/>
                    <w:rPr>
                      <w:ins w:id="478" w:author="janabask janabask" w:date="2021-09-15T16:04:00Z"/>
                      <w:rStyle w:val="2ldblah0cf64rqmha4vicd"/>
                      <w:rFonts w:ascii="Arial" w:hAnsi="Arial" w:cs="Arial"/>
                      <w:b/>
                      <w:sz w:val="20"/>
                    </w:rPr>
                  </w:pPr>
                  <w:ins w:id="479" w:author="janabask janabask" w:date="2021-09-15T16:04:00Z">
                    <w:r w:rsidRPr="00E66634">
                      <w:rPr>
                        <w:rStyle w:val="2ldblah0cf64rqmha4vicd"/>
                        <w:rFonts w:ascii="Arial" w:hAnsi="Arial" w:cs="Arial"/>
                        <w:b/>
                        <w:sz w:val="20"/>
                      </w:rPr>
                      <w:t>rok</w:t>
                    </w:r>
                  </w:ins>
                </w:p>
              </w:tc>
              <w:tc>
                <w:tcPr>
                  <w:tcW w:w="3829" w:type="dxa"/>
                </w:tcPr>
                <w:p w14:paraId="4AA210F7" w14:textId="1B7833E1" w:rsidR="00787C1E" w:rsidRPr="00E66634" w:rsidRDefault="00BB5D75" w:rsidP="00E66634">
                  <w:pPr>
                    <w:pStyle w:val="Bezmezer"/>
                    <w:ind w:right="284"/>
                    <w:rPr>
                      <w:ins w:id="480" w:author="janabask janabask" w:date="2021-09-15T16:04:00Z"/>
                      <w:rStyle w:val="2ldblah0cf64rqmha4vicd"/>
                      <w:rFonts w:ascii="Arial" w:hAnsi="Arial" w:cs="Arial"/>
                      <w:b/>
                      <w:sz w:val="20"/>
                    </w:rPr>
                  </w:pPr>
                  <w:ins w:id="481" w:author="janabask janabask" w:date="2021-09-15T16:06:00Z">
                    <w:r w:rsidRPr="00BB5D75">
                      <w:rPr>
                        <w:rStyle w:val="2ldblah0cf64rqmha4vicd"/>
                        <w:rFonts w:ascii="Arial" w:hAnsi="Arial" w:cs="Arial"/>
                        <w:b/>
                        <w:sz w:val="20"/>
                      </w:rPr>
                      <w:t>I</w:t>
                    </w:r>
                    <w:r w:rsidR="00787C1E" w:rsidRPr="00E66634">
                      <w:rPr>
                        <w:rStyle w:val="2ldblah0cf64rqmha4vicd"/>
                        <w:rFonts w:ascii="Arial" w:hAnsi="Arial" w:cs="Arial"/>
                        <w:b/>
                        <w:sz w:val="20"/>
                      </w:rPr>
                      <w:t>nstituce</w:t>
                    </w:r>
                  </w:ins>
                </w:p>
              </w:tc>
              <w:tc>
                <w:tcPr>
                  <w:tcW w:w="3829" w:type="dxa"/>
                </w:tcPr>
                <w:p w14:paraId="244BA3BD" w14:textId="45E4507E" w:rsidR="00787C1E" w:rsidRPr="00E66634" w:rsidRDefault="00787C1E" w:rsidP="00E66634">
                  <w:pPr>
                    <w:pStyle w:val="Bezmezer"/>
                    <w:ind w:right="284"/>
                    <w:rPr>
                      <w:ins w:id="482" w:author="janabask janabask" w:date="2021-09-15T16:06:00Z"/>
                      <w:rStyle w:val="2ldblah0cf64rqmha4vicd"/>
                      <w:rFonts w:ascii="Arial" w:hAnsi="Arial" w:cs="Arial"/>
                      <w:b/>
                      <w:sz w:val="20"/>
                    </w:rPr>
                  </w:pPr>
                  <w:ins w:id="483" w:author="janabask janabask" w:date="2021-09-15T16:06:00Z">
                    <w:r w:rsidRPr="00E66634">
                      <w:rPr>
                        <w:rStyle w:val="2ldblah0cf64rqmha4vicd"/>
                        <w:rFonts w:ascii="Arial" w:hAnsi="Arial" w:cs="Arial"/>
                        <w:b/>
                        <w:sz w:val="20"/>
                      </w:rPr>
                      <w:t xml:space="preserve">počet </w:t>
                    </w:r>
                  </w:ins>
                  <w:ins w:id="484" w:author="janabask janabask" w:date="2021-09-15T16:07:00Z">
                    <w:r w:rsidRPr="00E66634">
                      <w:rPr>
                        <w:rStyle w:val="2ldblah0cf64rqmha4vicd"/>
                        <w:rFonts w:ascii="Arial" w:hAnsi="Arial" w:cs="Arial"/>
                        <w:b/>
                        <w:sz w:val="20"/>
                      </w:rPr>
                      <w:t>vyjíždějících</w:t>
                    </w:r>
                  </w:ins>
                  <w:ins w:id="485" w:author="janabask janabask" w:date="2021-09-15T16:06:00Z">
                    <w:r w:rsidRPr="00E66634">
                      <w:rPr>
                        <w:rStyle w:val="2ldblah0cf64rqmha4vicd"/>
                        <w:rFonts w:ascii="Arial" w:hAnsi="Arial" w:cs="Arial"/>
                        <w:b/>
                        <w:sz w:val="20"/>
                      </w:rPr>
                      <w:t xml:space="preserve"> akademiků</w:t>
                    </w:r>
                  </w:ins>
                </w:p>
              </w:tc>
            </w:tr>
            <w:tr w:rsidR="00787C1E" w14:paraId="11C85A59" w14:textId="04D560CE" w:rsidTr="00E66634">
              <w:trPr>
                <w:ins w:id="486" w:author="janabask janabask" w:date="2021-09-15T16:04:00Z"/>
              </w:trPr>
              <w:tc>
                <w:tcPr>
                  <w:tcW w:w="1156" w:type="dxa"/>
                </w:tcPr>
                <w:p w14:paraId="100E8361" w14:textId="548AD35E" w:rsidR="00787C1E" w:rsidRDefault="00787C1E" w:rsidP="00E66634">
                  <w:pPr>
                    <w:pStyle w:val="Bezmezer"/>
                    <w:ind w:right="284"/>
                    <w:rPr>
                      <w:ins w:id="487" w:author="janabask janabask" w:date="2021-09-15T16:04:00Z"/>
                      <w:rStyle w:val="2ldblah0cf64rqmha4vicd"/>
                      <w:rFonts w:ascii="Arial" w:hAnsi="Arial" w:cs="Arial"/>
                      <w:sz w:val="20"/>
                    </w:rPr>
                  </w:pPr>
                  <w:ins w:id="488" w:author="janabask janabask" w:date="2021-09-15T16:07:00Z">
                    <w:r>
                      <w:rPr>
                        <w:rStyle w:val="2ldblah0cf64rqmha4vicd"/>
                        <w:rFonts w:ascii="Arial" w:hAnsi="Arial" w:cs="Arial"/>
                        <w:sz w:val="20"/>
                      </w:rPr>
                      <w:t>2017</w:t>
                    </w:r>
                  </w:ins>
                </w:p>
              </w:tc>
              <w:tc>
                <w:tcPr>
                  <w:tcW w:w="3829" w:type="dxa"/>
                </w:tcPr>
                <w:p w14:paraId="72E2C874" w14:textId="1E61F2F6" w:rsidR="00787C1E" w:rsidRPr="00E61807" w:rsidDel="00BB5D75" w:rsidRDefault="00787C1E" w:rsidP="00787C1E">
                  <w:pPr>
                    <w:shd w:val="clear" w:color="auto" w:fill="FFFFFF"/>
                    <w:rPr>
                      <w:ins w:id="489" w:author="janabask janabask" w:date="2021-09-15T16:07:00Z"/>
                      <w:del w:id="490" w:author="Majerčík Jakub (211662)" w:date="2021-09-15T17:13:00Z"/>
                      <w:rFonts w:ascii="Times New Roman" w:eastAsia="Times New Roman" w:hAnsi="Times New Roman" w:cs="Times New Roman"/>
                      <w:color w:val="201F1E"/>
                      <w:sz w:val="24"/>
                      <w:szCs w:val="24"/>
                      <w:lang w:eastAsia="cs-CZ"/>
                    </w:rPr>
                  </w:pPr>
                  <w:ins w:id="491" w:author="janabask janabask" w:date="2021-09-15T16:07:00Z">
                    <w:r w:rsidRPr="00E61807">
                      <w:rPr>
                        <w:rFonts w:ascii="Calibri" w:eastAsia="Times New Roman" w:hAnsi="Calibri" w:cs="Calibri"/>
                        <w:color w:val="1F497D"/>
                        <w:sz w:val="22"/>
                        <w:szCs w:val="22"/>
                        <w:bdr w:val="none" w:sz="0" w:space="0" w:color="auto" w:frame="1"/>
                        <w:lang w:eastAsia="cs-CZ"/>
                      </w:rPr>
                      <w:t>Slovinsko, University of Ljubljana</w:t>
                    </w:r>
                    <w:r>
                      <w:rPr>
                        <w:rFonts w:ascii="Calibri" w:eastAsia="Times New Roman" w:hAnsi="Calibri" w:cs="Calibri"/>
                        <w:color w:val="1F497D"/>
                        <w:sz w:val="22"/>
                        <w:szCs w:val="22"/>
                        <w:bdr w:val="none" w:sz="0" w:space="0" w:color="auto" w:frame="1"/>
                        <w:lang w:eastAsia="cs-CZ"/>
                      </w:rPr>
                      <w:t xml:space="preserve"> </w:t>
                    </w:r>
                  </w:ins>
                </w:p>
                <w:p w14:paraId="17D2EC85" w14:textId="77777777" w:rsidR="00787C1E" w:rsidRDefault="00787C1E" w:rsidP="00E66634">
                  <w:pPr>
                    <w:shd w:val="clear" w:color="auto" w:fill="FFFFFF"/>
                    <w:rPr>
                      <w:ins w:id="492" w:author="janabask janabask" w:date="2021-09-15T16:04:00Z"/>
                      <w:rStyle w:val="2ldblah0cf64rqmha4vicd"/>
                      <w:rFonts w:cs="Arial"/>
                    </w:rPr>
                  </w:pPr>
                </w:p>
              </w:tc>
              <w:tc>
                <w:tcPr>
                  <w:tcW w:w="3829" w:type="dxa"/>
                </w:tcPr>
                <w:p w14:paraId="08EF7BD5" w14:textId="4982B1BF" w:rsidR="00787C1E" w:rsidRDefault="00787C1E" w:rsidP="00E66634">
                  <w:pPr>
                    <w:pStyle w:val="Bezmezer"/>
                    <w:ind w:right="284"/>
                    <w:rPr>
                      <w:ins w:id="493" w:author="janabask janabask" w:date="2021-09-15T16:06:00Z"/>
                      <w:rStyle w:val="2ldblah0cf64rqmha4vicd"/>
                      <w:rFonts w:ascii="Arial" w:hAnsi="Arial" w:cs="Arial"/>
                      <w:sz w:val="20"/>
                    </w:rPr>
                  </w:pPr>
                  <w:ins w:id="494" w:author="janabask janabask" w:date="2021-09-15T16:07:00Z">
                    <w:r>
                      <w:rPr>
                        <w:rFonts w:ascii="Calibri" w:eastAsia="Times New Roman" w:hAnsi="Calibri" w:cs="Calibri"/>
                        <w:color w:val="1F497D"/>
                        <w:szCs w:val="22"/>
                        <w:bdr w:val="none" w:sz="0" w:space="0" w:color="auto" w:frame="1"/>
                        <w:lang w:eastAsia="cs-CZ"/>
                      </w:rPr>
                      <w:t>2 vyučující</w:t>
                    </w:r>
                  </w:ins>
                </w:p>
              </w:tc>
            </w:tr>
            <w:tr w:rsidR="00787C1E" w14:paraId="72F83F3C" w14:textId="666E484F" w:rsidTr="00E66634">
              <w:trPr>
                <w:ins w:id="495" w:author="janabask janabask" w:date="2021-09-15T16:04:00Z"/>
              </w:trPr>
              <w:tc>
                <w:tcPr>
                  <w:tcW w:w="1156" w:type="dxa"/>
                </w:tcPr>
                <w:p w14:paraId="4E3ECC5E" w14:textId="77777777" w:rsidR="00787C1E" w:rsidRDefault="00787C1E" w:rsidP="00E66634">
                  <w:pPr>
                    <w:pStyle w:val="Bezmezer"/>
                    <w:ind w:right="284"/>
                    <w:rPr>
                      <w:ins w:id="496" w:author="janabask janabask" w:date="2021-09-15T16:04:00Z"/>
                      <w:rStyle w:val="2ldblah0cf64rqmha4vicd"/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829" w:type="dxa"/>
                </w:tcPr>
                <w:p w14:paraId="5A33094A" w14:textId="733D81C7" w:rsidR="00787C1E" w:rsidRPr="00E66634" w:rsidRDefault="00787C1E" w:rsidP="00E66634">
                  <w:pPr>
                    <w:shd w:val="clear" w:color="auto" w:fill="FFFFFF"/>
                    <w:rPr>
                      <w:ins w:id="497" w:author="janabask janabask" w:date="2021-09-15T16:04:00Z"/>
                      <w:rStyle w:val="2ldblah0cf64rqmha4vicd"/>
                      <w:rFonts w:ascii="Times New Roman" w:eastAsia="Times New Roman" w:hAnsi="Times New Roman" w:cs="Times New Roman"/>
                      <w:color w:val="201F1E"/>
                      <w:sz w:val="24"/>
                      <w:szCs w:val="24"/>
                      <w:lang w:eastAsia="cs-CZ"/>
                    </w:rPr>
                  </w:pPr>
                  <w:ins w:id="498" w:author="janabask janabask" w:date="2021-09-15T16:07:00Z">
                    <w:r w:rsidRPr="00E61807">
                      <w:rPr>
                        <w:rFonts w:ascii="Calibri" w:eastAsia="Times New Roman" w:hAnsi="Calibri" w:cs="Calibri"/>
                        <w:color w:val="1F497D"/>
                        <w:sz w:val="22"/>
                        <w:szCs w:val="22"/>
                        <w:bdr w:val="none" w:sz="0" w:space="0" w:color="auto" w:frame="1"/>
                        <w:lang w:eastAsia="cs-CZ"/>
                      </w:rPr>
                      <w:t>Polsko, Pedagogical University of Cracow</w:t>
                    </w:r>
                    <w:r>
                      <w:rPr>
                        <w:rFonts w:ascii="Calibri" w:eastAsia="Times New Roman" w:hAnsi="Calibri" w:cs="Calibri"/>
                        <w:color w:val="1F497D"/>
                        <w:sz w:val="22"/>
                        <w:szCs w:val="22"/>
                        <w:bdr w:val="none" w:sz="0" w:space="0" w:color="auto" w:frame="1"/>
                        <w:lang w:eastAsia="cs-CZ"/>
                      </w:rPr>
                      <w:t xml:space="preserve"> </w:t>
                    </w:r>
                  </w:ins>
                </w:p>
              </w:tc>
              <w:tc>
                <w:tcPr>
                  <w:tcW w:w="3829" w:type="dxa"/>
                </w:tcPr>
                <w:p w14:paraId="2FD8E5CD" w14:textId="0F600843" w:rsidR="00787C1E" w:rsidRDefault="00787C1E" w:rsidP="00E66634">
                  <w:pPr>
                    <w:pStyle w:val="Bezmezer"/>
                    <w:ind w:right="284"/>
                    <w:rPr>
                      <w:ins w:id="499" w:author="janabask janabask" w:date="2021-09-15T16:06:00Z"/>
                      <w:rStyle w:val="2ldblah0cf64rqmha4vicd"/>
                      <w:rFonts w:ascii="Arial" w:hAnsi="Arial" w:cs="Arial"/>
                      <w:sz w:val="20"/>
                    </w:rPr>
                  </w:pPr>
                  <w:ins w:id="500" w:author="janabask janabask" w:date="2021-09-15T16:07:00Z">
                    <w:r>
                      <w:rPr>
                        <w:rFonts w:ascii="Calibri" w:eastAsia="Times New Roman" w:hAnsi="Calibri" w:cs="Calibri"/>
                        <w:color w:val="1F497D"/>
                        <w:szCs w:val="22"/>
                        <w:bdr w:val="none" w:sz="0" w:space="0" w:color="auto" w:frame="1"/>
                        <w:lang w:eastAsia="cs-CZ"/>
                      </w:rPr>
                      <w:t>1 vyučující</w:t>
                    </w:r>
                  </w:ins>
                </w:p>
              </w:tc>
            </w:tr>
            <w:tr w:rsidR="00787C1E" w14:paraId="155879D7" w14:textId="2EF4C0EA" w:rsidTr="00E66634">
              <w:trPr>
                <w:ins w:id="501" w:author="janabask janabask" w:date="2021-09-15T16:04:00Z"/>
              </w:trPr>
              <w:tc>
                <w:tcPr>
                  <w:tcW w:w="1156" w:type="dxa"/>
                </w:tcPr>
                <w:p w14:paraId="265F191A" w14:textId="77777777" w:rsidR="009F220B" w:rsidRPr="00E61807" w:rsidRDefault="009F220B" w:rsidP="009F220B">
                  <w:pPr>
                    <w:shd w:val="clear" w:color="auto" w:fill="FFFFFF"/>
                    <w:rPr>
                      <w:ins w:id="502" w:author="janabask janabask" w:date="2021-09-15T16:08:00Z"/>
                      <w:rFonts w:ascii="Times New Roman" w:eastAsia="Times New Roman" w:hAnsi="Times New Roman" w:cs="Times New Roman"/>
                      <w:color w:val="201F1E"/>
                      <w:sz w:val="24"/>
                      <w:szCs w:val="24"/>
                      <w:lang w:eastAsia="cs-CZ"/>
                    </w:rPr>
                  </w:pPr>
                  <w:ins w:id="503" w:author="janabask janabask" w:date="2021-09-15T16:08:00Z">
                    <w:r w:rsidRPr="00E61807">
                      <w:rPr>
                        <w:rFonts w:ascii="Calibri" w:eastAsia="Times New Roman" w:hAnsi="Calibri" w:cs="Calibri"/>
                        <w:color w:val="1F497D"/>
                        <w:sz w:val="22"/>
                        <w:szCs w:val="22"/>
                        <w:bdr w:val="none" w:sz="0" w:space="0" w:color="auto" w:frame="1"/>
                        <w:lang w:eastAsia="cs-CZ"/>
                      </w:rPr>
                      <w:t>2018</w:t>
                    </w:r>
                  </w:ins>
                </w:p>
                <w:p w14:paraId="389EDB75" w14:textId="77777777" w:rsidR="00787C1E" w:rsidRDefault="00787C1E" w:rsidP="00E66634">
                  <w:pPr>
                    <w:pStyle w:val="Bezmezer"/>
                    <w:ind w:right="284"/>
                    <w:rPr>
                      <w:ins w:id="504" w:author="janabask janabask" w:date="2021-09-15T16:04:00Z"/>
                      <w:rStyle w:val="2ldblah0cf64rqmha4vicd"/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829" w:type="dxa"/>
                </w:tcPr>
                <w:p w14:paraId="4155D851" w14:textId="22F23989" w:rsidR="00787C1E" w:rsidRPr="00E66634" w:rsidRDefault="009F220B" w:rsidP="00E66634">
                  <w:pPr>
                    <w:shd w:val="clear" w:color="auto" w:fill="FFFFFF"/>
                    <w:rPr>
                      <w:ins w:id="505" w:author="janabask janabask" w:date="2021-09-15T16:04:00Z"/>
                      <w:rStyle w:val="2ldblah0cf64rqmha4vicd"/>
                      <w:rFonts w:ascii="Times New Roman" w:eastAsia="Times New Roman" w:hAnsi="Times New Roman" w:cs="Times New Roman"/>
                      <w:color w:val="201F1E"/>
                      <w:sz w:val="24"/>
                      <w:szCs w:val="24"/>
                      <w:lang w:eastAsia="cs-CZ"/>
                    </w:rPr>
                  </w:pPr>
                  <w:ins w:id="506" w:author="janabask janabask" w:date="2021-09-15T16:08:00Z">
                    <w:r w:rsidRPr="00E61807">
                      <w:rPr>
                        <w:rFonts w:ascii="Calibri" w:eastAsia="Times New Roman" w:hAnsi="Calibri" w:cs="Calibri"/>
                        <w:color w:val="1F497D"/>
                        <w:sz w:val="22"/>
                        <w:szCs w:val="22"/>
                        <w:bdr w:val="none" w:sz="0" w:space="0" w:color="auto" w:frame="1"/>
                        <w:lang w:eastAsia="cs-CZ"/>
                      </w:rPr>
                      <w:t>Bulharsko, Sofia University St. Kliment Ohridski</w:t>
                    </w:r>
                    <w:r>
                      <w:rPr>
                        <w:rFonts w:ascii="Calibri" w:eastAsia="Times New Roman" w:hAnsi="Calibri" w:cs="Calibri"/>
                        <w:color w:val="1F497D"/>
                        <w:sz w:val="22"/>
                        <w:szCs w:val="22"/>
                        <w:bdr w:val="none" w:sz="0" w:space="0" w:color="auto" w:frame="1"/>
                        <w:lang w:eastAsia="cs-CZ"/>
                      </w:rPr>
                      <w:t xml:space="preserve"> - 2 vyučující</w:t>
                    </w:r>
                  </w:ins>
                </w:p>
              </w:tc>
              <w:tc>
                <w:tcPr>
                  <w:tcW w:w="3829" w:type="dxa"/>
                </w:tcPr>
                <w:p w14:paraId="7E99A9DF" w14:textId="77777777" w:rsidR="00787C1E" w:rsidRDefault="00787C1E" w:rsidP="00E66634">
                  <w:pPr>
                    <w:pStyle w:val="Bezmezer"/>
                    <w:ind w:right="284"/>
                    <w:rPr>
                      <w:ins w:id="507" w:author="janabask janabask" w:date="2021-09-15T16:06:00Z"/>
                      <w:rStyle w:val="2ldblah0cf64rqmha4vicd"/>
                      <w:rFonts w:ascii="Arial" w:hAnsi="Arial" w:cs="Arial"/>
                      <w:sz w:val="20"/>
                    </w:rPr>
                  </w:pPr>
                </w:p>
              </w:tc>
            </w:tr>
            <w:tr w:rsidR="009F220B" w14:paraId="3BD079E0" w14:textId="77777777" w:rsidTr="00787C1E">
              <w:trPr>
                <w:ins w:id="508" w:author="janabask janabask" w:date="2021-09-15T16:08:00Z"/>
              </w:trPr>
              <w:tc>
                <w:tcPr>
                  <w:tcW w:w="1156" w:type="dxa"/>
                </w:tcPr>
                <w:p w14:paraId="79120260" w14:textId="77777777" w:rsidR="009F220B" w:rsidRPr="00E61807" w:rsidRDefault="009F220B" w:rsidP="009F220B">
                  <w:pPr>
                    <w:shd w:val="clear" w:color="auto" w:fill="FFFFFF"/>
                    <w:rPr>
                      <w:ins w:id="509" w:author="janabask janabask" w:date="2021-09-15T16:08:00Z"/>
                      <w:rFonts w:ascii="Calibri" w:eastAsia="Times New Roman" w:hAnsi="Calibri" w:cs="Calibri"/>
                      <w:color w:val="1F497D"/>
                      <w:sz w:val="22"/>
                      <w:szCs w:val="22"/>
                      <w:bdr w:val="none" w:sz="0" w:space="0" w:color="auto" w:frame="1"/>
                      <w:lang w:eastAsia="cs-CZ"/>
                    </w:rPr>
                  </w:pPr>
                </w:p>
              </w:tc>
              <w:tc>
                <w:tcPr>
                  <w:tcW w:w="3829" w:type="dxa"/>
                </w:tcPr>
                <w:p w14:paraId="42F20999" w14:textId="449BEFBC" w:rsidR="009F220B" w:rsidRPr="00E66634" w:rsidRDefault="009F220B" w:rsidP="009F220B">
                  <w:pPr>
                    <w:shd w:val="clear" w:color="auto" w:fill="FFFFFF"/>
                    <w:rPr>
                      <w:ins w:id="510" w:author="janabask janabask" w:date="2021-09-15T16:08:00Z"/>
                      <w:rFonts w:ascii="Times New Roman" w:eastAsia="Times New Roman" w:hAnsi="Times New Roman" w:cs="Times New Roman"/>
                      <w:color w:val="201F1E"/>
                      <w:sz w:val="24"/>
                      <w:szCs w:val="24"/>
                      <w:lang w:eastAsia="cs-CZ"/>
                    </w:rPr>
                  </w:pPr>
                  <w:ins w:id="511" w:author="janabask janabask" w:date="2021-09-15T16:08:00Z">
                    <w:r w:rsidRPr="00E61807">
                      <w:rPr>
                        <w:rFonts w:ascii="Calibri" w:eastAsia="Times New Roman" w:hAnsi="Calibri" w:cs="Calibri"/>
                        <w:color w:val="1F497D"/>
                        <w:sz w:val="22"/>
                        <w:szCs w:val="22"/>
                        <w:bdr w:val="none" w:sz="0" w:space="0" w:color="auto" w:frame="1"/>
                        <w:lang w:eastAsia="cs-CZ"/>
                      </w:rPr>
                      <w:t>Polsko, Pedagogical University of Cracow</w:t>
                    </w:r>
                    <w:r>
                      <w:rPr>
                        <w:rFonts w:ascii="Calibri" w:eastAsia="Times New Roman" w:hAnsi="Calibri" w:cs="Calibri"/>
                        <w:color w:val="1F497D"/>
                        <w:sz w:val="22"/>
                        <w:szCs w:val="22"/>
                        <w:bdr w:val="none" w:sz="0" w:space="0" w:color="auto" w:frame="1"/>
                        <w:lang w:eastAsia="cs-CZ"/>
                      </w:rPr>
                      <w:t xml:space="preserve"> </w:t>
                    </w:r>
                  </w:ins>
                </w:p>
              </w:tc>
              <w:tc>
                <w:tcPr>
                  <w:tcW w:w="3829" w:type="dxa"/>
                </w:tcPr>
                <w:p w14:paraId="5A66FBA3" w14:textId="488838F2" w:rsidR="009F220B" w:rsidRDefault="009F220B" w:rsidP="00787C1E">
                  <w:pPr>
                    <w:pStyle w:val="Bezmezer"/>
                    <w:ind w:right="284"/>
                    <w:rPr>
                      <w:ins w:id="512" w:author="janabask janabask" w:date="2021-09-15T16:08:00Z"/>
                      <w:rStyle w:val="2ldblah0cf64rqmha4vicd"/>
                      <w:rFonts w:ascii="Arial" w:hAnsi="Arial" w:cs="Arial"/>
                      <w:sz w:val="20"/>
                    </w:rPr>
                  </w:pPr>
                  <w:ins w:id="513" w:author="janabask janabask" w:date="2021-09-15T16:09:00Z">
                    <w:r>
                      <w:rPr>
                        <w:rFonts w:ascii="Calibri" w:eastAsia="Times New Roman" w:hAnsi="Calibri" w:cs="Calibri"/>
                        <w:color w:val="1F497D"/>
                        <w:szCs w:val="22"/>
                        <w:bdr w:val="none" w:sz="0" w:space="0" w:color="auto" w:frame="1"/>
                        <w:lang w:eastAsia="cs-CZ"/>
                      </w:rPr>
                      <w:t>1 vyučující</w:t>
                    </w:r>
                  </w:ins>
                </w:p>
              </w:tc>
            </w:tr>
            <w:tr w:rsidR="009F220B" w14:paraId="1CA224A4" w14:textId="77777777" w:rsidTr="00787C1E">
              <w:trPr>
                <w:ins w:id="514" w:author="janabask janabask" w:date="2021-09-15T16:09:00Z"/>
              </w:trPr>
              <w:tc>
                <w:tcPr>
                  <w:tcW w:w="1156" w:type="dxa"/>
                </w:tcPr>
                <w:p w14:paraId="1A7BA592" w14:textId="77777777" w:rsidR="009F220B" w:rsidRPr="00E61807" w:rsidRDefault="009F220B" w:rsidP="009F220B">
                  <w:pPr>
                    <w:shd w:val="clear" w:color="auto" w:fill="FFFFFF"/>
                    <w:rPr>
                      <w:ins w:id="515" w:author="janabask janabask" w:date="2021-09-15T16:09:00Z"/>
                      <w:rFonts w:ascii="Calibri" w:eastAsia="Times New Roman" w:hAnsi="Calibri" w:cs="Calibri"/>
                      <w:color w:val="1F497D"/>
                      <w:sz w:val="22"/>
                      <w:szCs w:val="22"/>
                      <w:bdr w:val="none" w:sz="0" w:space="0" w:color="auto" w:frame="1"/>
                      <w:lang w:eastAsia="cs-CZ"/>
                    </w:rPr>
                  </w:pPr>
                </w:p>
              </w:tc>
              <w:tc>
                <w:tcPr>
                  <w:tcW w:w="3829" w:type="dxa"/>
                </w:tcPr>
                <w:p w14:paraId="148B861E" w14:textId="24032A0D" w:rsidR="009F220B" w:rsidRPr="00E66634" w:rsidRDefault="009F220B" w:rsidP="009F220B">
                  <w:pPr>
                    <w:shd w:val="clear" w:color="auto" w:fill="FFFFFF"/>
                    <w:rPr>
                      <w:ins w:id="516" w:author="janabask janabask" w:date="2021-09-15T16:09:00Z"/>
                      <w:rFonts w:ascii="Times New Roman" w:eastAsia="Times New Roman" w:hAnsi="Times New Roman" w:cs="Times New Roman"/>
                      <w:color w:val="201F1E"/>
                      <w:sz w:val="24"/>
                      <w:szCs w:val="24"/>
                      <w:lang w:eastAsia="cs-CZ"/>
                    </w:rPr>
                  </w:pPr>
                  <w:ins w:id="517" w:author="janabask janabask" w:date="2021-09-15T16:09:00Z">
                    <w:r w:rsidRPr="00E61807">
                      <w:rPr>
                        <w:rFonts w:ascii="Calibri" w:eastAsia="Times New Roman" w:hAnsi="Calibri" w:cs="Calibri"/>
                        <w:color w:val="1F497D"/>
                        <w:sz w:val="22"/>
                        <w:szCs w:val="22"/>
                        <w:bdr w:val="none" w:sz="0" w:space="0" w:color="auto" w:frame="1"/>
                        <w:lang w:eastAsia="cs-CZ"/>
                      </w:rPr>
                      <w:t>Dánsko, Via University College</w:t>
                    </w:r>
                    <w:r>
                      <w:rPr>
                        <w:rFonts w:ascii="Calibri" w:eastAsia="Times New Roman" w:hAnsi="Calibri" w:cs="Calibri"/>
                        <w:color w:val="1F497D"/>
                        <w:sz w:val="22"/>
                        <w:szCs w:val="22"/>
                        <w:bdr w:val="none" w:sz="0" w:space="0" w:color="auto" w:frame="1"/>
                        <w:lang w:eastAsia="cs-CZ"/>
                      </w:rPr>
                      <w:t xml:space="preserve"> </w:t>
                    </w:r>
                  </w:ins>
                </w:p>
              </w:tc>
              <w:tc>
                <w:tcPr>
                  <w:tcW w:w="3829" w:type="dxa"/>
                </w:tcPr>
                <w:p w14:paraId="47A4E997" w14:textId="70B3F483" w:rsidR="009F220B" w:rsidRDefault="009F220B" w:rsidP="00787C1E">
                  <w:pPr>
                    <w:pStyle w:val="Bezmezer"/>
                    <w:ind w:right="284"/>
                    <w:rPr>
                      <w:ins w:id="518" w:author="janabask janabask" w:date="2021-09-15T16:09:00Z"/>
                      <w:rStyle w:val="2ldblah0cf64rqmha4vicd"/>
                      <w:rFonts w:ascii="Arial" w:hAnsi="Arial" w:cs="Arial"/>
                      <w:sz w:val="20"/>
                    </w:rPr>
                  </w:pPr>
                  <w:ins w:id="519" w:author="janabask janabask" w:date="2021-09-15T16:09:00Z">
                    <w:r>
                      <w:rPr>
                        <w:rFonts w:ascii="Calibri" w:eastAsia="Times New Roman" w:hAnsi="Calibri" w:cs="Calibri"/>
                        <w:color w:val="1F497D"/>
                        <w:szCs w:val="22"/>
                        <w:bdr w:val="none" w:sz="0" w:space="0" w:color="auto" w:frame="1"/>
                        <w:lang w:eastAsia="cs-CZ"/>
                      </w:rPr>
                      <w:t>2 vyučující</w:t>
                    </w:r>
                  </w:ins>
                </w:p>
              </w:tc>
            </w:tr>
            <w:tr w:rsidR="009F220B" w14:paraId="081AA797" w14:textId="77777777" w:rsidTr="00787C1E">
              <w:trPr>
                <w:ins w:id="520" w:author="janabask janabask" w:date="2021-09-15T16:09:00Z"/>
              </w:trPr>
              <w:tc>
                <w:tcPr>
                  <w:tcW w:w="1156" w:type="dxa"/>
                </w:tcPr>
                <w:p w14:paraId="4B5F2AB5" w14:textId="149FB10E" w:rsidR="009F220B" w:rsidRPr="00E61807" w:rsidRDefault="009F220B" w:rsidP="009F220B">
                  <w:pPr>
                    <w:shd w:val="clear" w:color="auto" w:fill="FFFFFF"/>
                    <w:rPr>
                      <w:ins w:id="521" w:author="janabask janabask" w:date="2021-09-15T16:09:00Z"/>
                      <w:rFonts w:ascii="Calibri" w:eastAsia="Times New Roman" w:hAnsi="Calibri" w:cs="Calibri"/>
                      <w:color w:val="1F497D"/>
                      <w:sz w:val="22"/>
                      <w:szCs w:val="22"/>
                      <w:bdr w:val="none" w:sz="0" w:space="0" w:color="auto" w:frame="1"/>
                      <w:lang w:eastAsia="cs-CZ"/>
                    </w:rPr>
                  </w:pPr>
                  <w:ins w:id="522" w:author="janabask janabask" w:date="2021-09-15T16:10:00Z">
                    <w:r>
                      <w:rPr>
                        <w:rFonts w:ascii="Calibri" w:eastAsia="Times New Roman" w:hAnsi="Calibri" w:cs="Calibri"/>
                        <w:color w:val="1F497D"/>
                        <w:sz w:val="22"/>
                        <w:szCs w:val="22"/>
                        <w:bdr w:val="none" w:sz="0" w:space="0" w:color="auto" w:frame="1"/>
                        <w:lang w:eastAsia="cs-CZ"/>
                      </w:rPr>
                      <w:t>2019</w:t>
                    </w:r>
                  </w:ins>
                </w:p>
              </w:tc>
              <w:tc>
                <w:tcPr>
                  <w:tcW w:w="3829" w:type="dxa"/>
                </w:tcPr>
                <w:p w14:paraId="1CF64FE7" w14:textId="6F665057" w:rsidR="009F220B" w:rsidRPr="00E66634" w:rsidRDefault="009F220B" w:rsidP="009F220B">
                  <w:pPr>
                    <w:shd w:val="clear" w:color="auto" w:fill="FFFFFF"/>
                    <w:rPr>
                      <w:ins w:id="523" w:author="janabask janabask" w:date="2021-09-15T16:09:00Z"/>
                      <w:rFonts w:ascii="Times New Roman" w:eastAsia="Times New Roman" w:hAnsi="Times New Roman" w:cs="Times New Roman"/>
                      <w:color w:val="201F1E"/>
                      <w:sz w:val="24"/>
                      <w:szCs w:val="24"/>
                      <w:lang w:eastAsia="cs-CZ"/>
                    </w:rPr>
                  </w:pPr>
                  <w:ins w:id="524" w:author="janabask janabask" w:date="2021-09-15T16:10:00Z">
                    <w:r w:rsidRPr="00E61807">
                      <w:rPr>
                        <w:rFonts w:ascii="Calibri" w:eastAsia="Times New Roman" w:hAnsi="Calibri" w:cs="Calibri"/>
                        <w:color w:val="1F497D"/>
                        <w:sz w:val="22"/>
                        <w:szCs w:val="22"/>
                        <w:bdr w:val="none" w:sz="0" w:space="0" w:color="auto" w:frame="1"/>
                        <w:lang w:eastAsia="cs-CZ"/>
                      </w:rPr>
                      <w:t>Polsko, Kazimierz Wielki University</w:t>
                    </w:r>
                    <w:r>
                      <w:rPr>
                        <w:rFonts w:ascii="Calibri" w:eastAsia="Times New Roman" w:hAnsi="Calibri" w:cs="Calibri"/>
                        <w:color w:val="1F497D"/>
                        <w:sz w:val="22"/>
                        <w:szCs w:val="22"/>
                        <w:bdr w:val="none" w:sz="0" w:space="0" w:color="auto" w:frame="1"/>
                        <w:lang w:eastAsia="cs-CZ"/>
                      </w:rPr>
                      <w:t>, Bydgoszcz</w:t>
                    </w:r>
                  </w:ins>
                </w:p>
              </w:tc>
              <w:tc>
                <w:tcPr>
                  <w:tcW w:w="3829" w:type="dxa"/>
                </w:tcPr>
                <w:p w14:paraId="306404D8" w14:textId="6591F056" w:rsidR="009F220B" w:rsidRDefault="00A72C7B" w:rsidP="00787C1E">
                  <w:pPr>
                    <w:pStyle w:val="Bezmezer"/>
                    <w:ind w:right="284"/>
                    <w:rPr>
                      <w:ins w:id="525" w:author="janabask janabask" w:date="2021-09-15T16:09:00Z"/>
                      <w:rFonts w:ascii="Calibri" w:eastAsia="Times New Roman" w:hAnsi="Calibri" w:cs="Calibri"/>
                      <w:color w:val="1F497D"/>
                      <w:szCs w:val="22"/>
                      <w:bdr w:val="none" w:sz="0" w:space="0" w:color="auto" w:frame="1"/>
                      <w:lang w:eastAsia="cs-CZ"/>
                    </w:rPr>
                  </w:pPr>
                  <w:ins w:id="526" w:author="janabask janabask" w:date="2021-09-15T16:11:00Z">
                    <w:r>
                      <w:rPr>
                        <w:rFonts w:ascii="Calibri" w:eastAsia="Times New Roman" w:hAnsi="Calibri" w:cs="Calibri"/>
                        <w:color w:val="1F497D"/>
                        <w:szCs w:val="22"/>
                        <w:bdr w:val="none" w:sz="0" w:space="0" w:color="auto" w:frame="1"/>
                        <w:lang w:eastAsia="cs-CZ"/>
                      </w:rPr>
                      <w:t>2 vyučující</w:t>
                    </w:r>
                  </w:ins>
                </w:p>
              </w:tc>
            </w:tr>
            <w:tr w:rsidR="009F220B" w14:paraId="2155FE75" w14:textId="77777777" w:rsidTr="00787C1E">
              <w:trPr>
                <w:ins w:id="527" w:author="janabask janabask" w:date="2021-09-15T16:10:00Z"/>
              </w:trPr>
              <w:tc>
                <w:tcPr>
                  <w:tcW w:w="1156" w:type="dxa"/>
                </w:tcPr>
                <w:p w14:paraId="7D0023CD" w14:textId="77777777" w:rsidR="009F220B" w:rsidRDefault="009F220B" w:rsidP="009F220B">
                  <w:pPr>
                    <w:shd w:val="clear" w:color="auto" w:fill="FFFFFF"/>
                    <w:rPr>
                      <w:ins w:id="528" w:author="janabask janabask" w:date="2021-09-15T16:10:00Z"/>
                      <w:rFonts w:ascii="Calibri" w:eastAsia="Times New Roman" w:hAnsi="Calibri" w:cs="Calibri"/>
                      <w:color w:val="1F497D"/>
                      <w:sz w:val="22"/>
                      <w:szCs w:val="22"/>
                      <w:bdr w:val="none" w:sz="0" w:space="0" w:color="auto" w:frame="1"/>
                      <w:lang w:eastAsia="cs-CZ"/>
                    </w:rPr>
                  </w:pPr>
                </w:p>
              </w:tc>
              <w:tc>
                <w:tcPr>
                  <w:tcW w:w="3829" w:type="dxa"/>
                </w:tcPr>
                <w:p w14:paraId="096A73E0" w14:textId="75B70AD7" w:rsidR="009F220B" w:rsidRPr="00E66634" w:rsidRDefault="009F220B" w:rsidP="009F220B">
                  <w:pPr>
                    <w:shd w:val="clear" w:color="auto" w:fill="FFFFFF"/>
                    <w:rPr>
                      <w:ins w:id="529" w:author="janabask janabask" w:date="2021-09-15T16:10:00Z"/>
                      <w:rFonts w:ascii="Times New Roman" w:eastAsia="Times New Roman" w:hAnsi="Times New Roman" w:cs="Times New Roman"/>
                      <w:color w:val="201F1E"/>
                      <w:sz w:val="24"/>
                      <w:szCs w:val="24"/>
                      <w:lang w:eastAsia="cs-CZ"/>
                    </w:rPr>
                  </w:pPr>
                  <w:ins w:id="530" w:author="janabask janabask" w:date="2021-09-15T16:10:00Z">
                    <w:r w:rsidRPr="00E61807">
                      <w:rPr>
                        <w:rFonts w:ascii="Calibri" w:eastAsia="Times New Roman" w:hAnsi="Calibri" w:cs="Calibri"/>
                        <w:color w:val="1F497D"/>
                        <w:sz w:val="22"/>
                        <w:szCs w:val="22"/>
                        <w:bdr w:val="none" w:sz="0" w:space="0" w:color="auto" w:frame="1"/>
                        <w:lang w:eastAsia="cs-CZ"/>
                      </w:rPr>
                      <w:t>Polsko, Jan Kochanowski University in Kielce</w:t>
                    </w:r>
                    <w:r>
                      <w:rPr>
                        <w:rFonts w:ascii="Calibri" w:eastAsia="Times New Roman" w:hAnsi="Calibri" w:cs="Calibri"/>
                        <w:color w:val="1F497D"/>
                        <w:sz w:val="22"/>
                        <w:szCs w:val="22"/>
                        <w:bdr w:val="none" w:sz="0" w:space="0" w:color="auto" w:frame="1"/>
                        <w:lang w:eastAsia="cs-CZ"/>
                      </w:rPr>
                      <w:t xml:space="preserve"> </w:t>
                    </w:r>
                  </w:ins>
                </w:p>
              </w:tc>
              <w:tc>
                <w:tcPr>
                  <w:tcW w:w="3829" w:type="dxa"/>
                </w:tcPr>
                <w:p w14:paraId="53EC0A5A" w14:textId="13A58543" w:rsidR="009F220B" w:rsidRDefault="009F220B" w:rsidP="00787C1E">
                  <w:pPr>
                    <w:pStyle w:val="Bezmezer"/>
                    <w:ind w:right="284"/>
                    <w:rPr>
                      <w:ins w:id="531" w:author="janabask janabask" w:date="2021-09-15T16:10:00Z"/>
                      <w:rFonts w:ascii="Calibri" w:eastAsia="Times New Roman" w:hAnsi="Calibri" w:cs="Calibri"/>
                      <w:color w:val="1F497D"/>
                      <w:szCs w:val="22"/>
                      <w:bdr w:val="none" w:sz="0" w:space="0" w:color="auto" w:frame="1"/>
                      <w:lang w:eastAsia="cs-CZ"/>
                    </w:rPr>
                  </w:pPr>
                  <w:ins w:id="532" w:author="janabask janabask" w:date="2021-09-15T16:11:00Z">
                    <w:r>
                      <w:rPr>
                        <w:rFonts w:ascii="Calibri" w:eastAsia="Times New Roman" w:hAnsi="Calibri" w:cs="Calibri"/>
                        <w:color w:val="1F497D"/>
                        <w:szCs w:val="22"/>
                        <w:bdr w:val="none" w:sz="0" w:space="0" w:color="auto" w:frame="1"/>
                        <w:lang w:eastAsia="cs-CZ"/>
                      </w:rPr>
                      <w:t>1 vyučující</w:t>
                    </w:r>
                  </w:ins>
                </w:p>
              </w:tc>
            </w:tr>
            <w:tr w:rsidR="009F220B" w14:paraId="6B8DC1C9" w14:textId="77777777" w:rsidTr="00787C1E">
              <w:trPr>
                <w:ins w:id="533" w:author="janabask janabask" w:date="2021-09-15T16:10:00Z"/>
              </w:trPr>
              <w:tc>
                <w:tcPr>
                  <w:tcW w:w="1156" w:type="dxa"/>
                </w:tcPr>
                <w:p w14:paraId="2C87D81B" w14:textId="77777777" w:rsidR="009F220B" w:rsidRDefault="009F220B" w:rsidP="009F220B">
                  <w:pPr>
                    <w:shd w:val="clear" w:color="auto" w:fill="FFFFFF"/>
                    <w:rPr>
                      <w:ins w:id="534" w:author="janabask janabask" w:date="2021-09-15T16:10:00Z"/>
                      <w:rFonts w:ascii="Calibri" w:eastAsia="Times New Roman" w:hAnsi="Calibri" w:cs="Calibri"/>
                      <w:color w:val="1F497D"/>
                      <w:sz w:val="22"/>
                      <w:szCs w:val="22"/>
                      <w:bdr w:val="none" w:sz="0" w:space="0" w:color="auto" w:frame="1"/>
                      <w:lang w:eastAsia="cs-CZ"/>
                    </w:rPr>
                  </w:pPr>
                </w:p>
              </w:tc>
              <w:tc>
                <w:tcPr>
                  <w:tcW w:w="3829" w:type="dxa"/>
                </w:tcPr>
                <w:p w14:paraId="727A43F2" w14:textId="1DDC8992" w:rsidR="009F220B" w:rsidRPr="00E66634" w:rsidRDefault="009F220B" w:rsidP="009F220B">
                  <w:pPr>
                    <w:shd w:val="clear" w:color="auto" w:fill="FFFFFF"/>
                    <w:rPr>
                      <w:ins w:id="535" w:author="janabask janabask" w:date="2021-09-15T16:10:00Z"/>
                      <w:rFonts w:ascii="Times New Roman" w:eastAsia="Times New Roman" w:hAnsi="Times New Roman" w:cs="Times New Roman"/>
                      <w:color w:val="201F1E"/>
                      <w:sz w:val="24"/>
                      <w:szCs w:val="24"/>
                      <w:lang w:eastAsia="cs-CZ"/>
                    </w:rPr>
                  </w:pPr>
                  <w:ins w:id="536" w:author="janabask janabask" w:date="2021-09-15T16:10:00Z">
                    <w:r w:rsidRPr="00E61807">
                      <w:rPr>
                        <w:rFonts w:ascii="Calibri" w:eastAsia="Times New Roman" w:hAnsi="Calibri" w:cs="Calibri"/>
                        <w:color w:val="1F497D"/>
                        <w:sz w:val="22"/>
                        <w:szCs w:val="22"/>
                        <w:bdr w:val="none" w:sz="0" w:space="0" w:color="auto" w:frame="1"/>
                        <w:lang w:eastAsia="cs-CZ"/>
                      </w:rPr>
                      <w:t>Polsko, Jagellonian University</w:t>
                    </w:r>
                    <w:r>
                      <w:rPr>
                        <w:rFonts w:ascii="Calibri" w:eastAsia="Times New Roman" w:hAnsi="Calibri" w:cs="Calibri"/>
                        <w:color w:val="1F497D"/>
                        <w:sz w:val="22"/>
                        <w:szCs w:val="22"/>
                        <w:bdr w:val="none" w:sz="0" w:space="0" w:color="auto" w:frame="1"/>
                        <w:lang w:eastAsia="cs-CZ"/>
                      </w:rPr>
                      <w:t xml:space="preserve"> of Cracow </w:t>
                    </w:r>
                  </w:ins>
                </w:p>
              </w:tc>
              <w:tc>
                <w:tcPr>
                  <w:tcW w:w="3829" w:type="dxa"/>
                </w:tcPr>
                <w:p w14:paraId="578D8756" w14:textId="012DF3F4" w:rsidR="009F220B" w:rsidRDefault="009F220B" w:rsidP="00787C1E">
                  <w:pPr>
                    <w:pStyle w:val="Bezmezer"/>
                    <w:ind w:right="284"/>
                    <w:rPr>
                      <w:ins w:id="537" w:author="janabask janabask" w:date="2021-09-15T16:10:00Z"/>
                      <w:rFonts w:ascii="Calibri" w:eastAsia="Times New Roman" w:hAnsi="Calibri" w:cs="Calibri"/>
                      <w:color w:val="1F497D"/>
                      <w:szCs w:val="22"/>
                      <w:bdr w:val="none" w:sz="0" w:space="0" w:color="auto" w:frame="1"/>
                      <w:lang w:eastAsia="cs-CZ"/>
                    </w:rPr>
                  </w:pPr>
                  <w:ins w:id="538" w:author="janabask janabask" w:date="2021-09-15T16:10:00Z">
                    <w:r>
                      <w:rPr>
                        <w:rFonts w:ascii="Calibri" w:eastAsia="Times New Roman" w:hAnsi="Calibri" w:cs="Calibri"/>
                        <w:color w:val="1F497D"/>
                        <w:szCs w:val="22"/>
                        <w:bdr w:val="none" w:sz="0" w:space="0" w:color="auto" w:frame="1"/>
                        <w:lang w:eastAsia="cs-CZ"/>
                      </w:rPr>
                      <w:t>1 vyučující</w:t>
                    </w:r>
                  </w:ins>
                </w:p>
              </w:tc>
            </w:tr>
          </w:tbl>
          <w:p w14:paraId="53837739" w14:textId="7D1BC228" w:rsidR="00E61807" w:rsidRPr="00E66634" w:rsidDel="009F220B" w:rsidRDefault="00E61807" w:rsidP="00E66634">
            <w:pPr>
              <w:shd w:val="clear" w:color="auto" w:fill="FFFFFF"/>
              <w:rPr>
                <w:del w:id="539" w:author="janabask janabask" w:date="2021-09-15T16:10:00Z"/>
                <w:rStyle w:val="2ldblah0cf64rqmha4vicd"/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cs-CZ"/>
              </w:rPr>
            </w:pPr>
          </w:p>
          <w:p w14:paraId="3B8654CC" w14:textId="437A1C98" w:rsidR="00C92F12" w:rsidRPr="00E677DA" w:rsidRDefault="00C92F12" w:rsidP="00623ACE">
            <w:pPr>
              <w:pStyle w:val="Bezmezer"/>
              <w:spacing w:before="120"/>
              <w:ind w:right="284"/>
              <w:rPr>
                <w:rStyle w:val="2ldblah0cf64rqmha4vicd"/>
                <w:rFonts w:ascii="Arial" w:hAnsi="Arial" w:cs="Arial"/>
                <w:sz w:val="20"/>
              </w:rPr>
            </w:pPr>
            <w:r w:rsidRPr="00E677DA">
              <w:rPr>
                <w:rStyle w:val="2ldblah0cf64rqmha4vicd"/>
                <w:rFonts w:ascii="Arial" w:hAnsi="Arial" w:cs="Arial"/>
                <w:sz w:val="20"/>
              </w:rPr>
              <w:t xml:space="preserve">Ve spolupráci s Univerzitou v Ljubljaně </w:t>
            </w:r>
            <w:r w:rsidR="00623ACE" w:rsidRPr="00E677DA">
              <w:rPr>
                <w:rStyle w:val="2ldblah0cf64rqmha4vicd"/>
                <w:rFonts w:ascii="Arial" w:hAnsi="Arial" w:cs="Arial"/>
                <w:sz w:val="20"/>
              </w:rPr>
              <w:t>vznikla participace na publikačních aktivitách slovinského pracoviště a ÚŠP s vyústěním v kolektivní monografii týkající se předškolního vzdělávání s podílem pracovníků ÚŠP (konkrétní výstup): P</w:t>
            </w:r>
            <w:r w:rsidRPr="00E677DA">
              <w:rPr>
                <w:rFonts w:ascii="Arial" w:hAnsi="Arial" w:cs="Arial"/>
                <w:color w:val="000000"/>
                <w:sz w:val="20"/>
              </w:rPr>
              <w:t>uhrová Petr</w:t>
            </w:r>
            <w:r w:rsidR="0027178D">
              <w:rPr>
                <w:rFonts w:ascii="Arial" w:hAnsi="Arial" w:cs="Arial"/>
                <w:color w:val="000000"/>
                <w:sz w:val="20"/>
              </w:rPr>
              <w:t>ů</w:t>
            </w:r>
            <w:r w:rsidRPr="00E677DA">
              <w:rPr>
                <w:rFonts w:ascii="Arial" w:hAnsi="Arial" w:cs="Arial"/>
                <w:color w:val="000000"/>
                <w:sz w:val="20"/>
              </w:rPr>
              <w:t xml:space="preserve">, B., &amp; Majerčíková, J. (2020). </w:t>
            </w:r>
            <w:r w:rsidRPr="00E677DA">
              <w:rPr>
                <w:rFonts w:ascii="Arial" w:hAnsi="Arial" w:cs="Arial"/>
                <w:sz w:val="20"/>
              </w:rPr>
              <w:t xml:space="preserve">The Issues of Preschool Education with Accent on School Readiness in the Czech Republic. In Saqiri, B., </w:t>
            </w:r>
            <w:r w:rsidRPr="00E677DA">
              <w:rPr>
                <w:rFonts w:ascii="Arial" w:hAnsi="Arial" w:cs="Arial"/>
                <w:color w:val="000000"/>
                <w:sz w:val="20"/>
              </w:rPr>
              <w:t xml:space="preserve">&amp; </w:t>
            </w:r>
            <w:r w:rsidRPr="00E677DA">
              <w:rPr>
                <w:rFonts w:ascii="Arial" w:hAnsi="Arial" w:cs="Arial"/>
                <w:sz w:val="20"/>
              </w:rPr>
              <w:t xml:space="preserve">Berčnik, S. (2020). </w:t>
            </w:r>
            <w:r w:rsidRPr="00E677DA">
              <w:rPr>
                <w:rFonts w:ascii="Arial" w:hAnsi="Arial" w:cs="Arial"/>
                <w:i/>
                <w:sz w:val="20"/>
              </w:rPr>
              <w:t>Selected Topics in Education</w:t>
            </w:r>
            <w:r w:rsidRPr="00E677DA">
              <w:rPr>
                <w:rFonts w:ascii="Arial" w:hAnsi="Arial" w:cs="Arial"/>
                <w:sz w:val="20"/>
              </w:rPr>
              <w:t>. Tirana: Albas, p. 79-105.</w:t>
            </w:r>
          </w:p>
          <w:p w14:paraId="2B6FDFEA" w14:textId="700FB5C6" w:rsidR="00C92F12" w:rsidRPr="00623ACE" w:rsidRDefault="00DC53E1" w:rsidP="00623ACE">
            <w:pPr>
              <w:pStyle w:val="Bezmezer"/>
              <w:spacing w:before="120"/>
              <w:ind w:right="284"/>
              <w:rPr>
                <w:rFonts w:ascii="Arial" w:hAnsi="Arial" w:cs="Arial"/>
                <w:sz w:val="20"/>
              </w:rPr>
            </w:pPr>
            <w:r w:rsidRPr="00E677DA">
              <w:rPr>
                <w:rStyle w:val="2ldblah0cf64rqmha4vicd"/>
                <w:rFonts w:ascii="Arial" w:hAnsi="Arial" w:cs="Arial"/>
                <w:sz w:val="20"/>
              </w:rPr>
              <w:t>ÚŠP je členem mezinárodních organizací</w:t>
            </w:r>
            <w:r w:rsidR="00C92F12" w:rsidRPr="00E677DA">
              <w:rPr>
                <w:rStyle w:val="2ldblah0cf64rqmha4vicd"/>
                <w:rFonts w:ascii="Arial" w:hAnsi="Arial" w:cs="Arial"/>
                <w:sz w:val="20"/>
              </w:rPr>
              <w:t xml:space="preserve"> a aktivně se účastní </w:t>
            </w:r>
            <w:r w:rsidR="002B1CBE" w:rsidRPr="00E677DA">
              <w:rPr>
                <w:rStyle w:val="2ldblah0cf64rqmha4vicd"/>
                <w:rFonts w:ascii="Arial" w:hAnsi="Arial" w:cs="Arial"/>
                <w:sz w:val="20"/>
              </w:rPr>
              <w:t>akcí</w:t>
            </w:r>
            <w:r w:rsidR="00C92F12" w:rsidRPr="00E677DA">
              <w:rPr>
                <w:rStyle w:val="2ldblah0cf64rqmha4vicd"/>
                <w:rFonts w:ascii="Arial" w:hAnsi="Arial" w:cs="Arial"/>
                <w:sz w:val="20"/>
              </w:rPr>
              <w:t xml:space="preserve">, které tyto organizace pořádají. Mezi klíčové patří OMEP ČR - světová organizace pro předškolní výchovu; EARLI - The European Association for Research on Learning and Instruction (EARLI), kde jsou </w:t>
            </w:r>
            <w:r w:rsidR="00442F3D" w:rsidRPr="00E677DA">
              <w:rPr>
                <w:rStyle w:val="2ldblah0cf64rqmha4vicd"/>
                <w:rFonts w:ascii="Arial" w:hAnsi="Arial" w:cs="Arial"/>
                <w:sz w:val="20"/>
              </w:rPr>
              <w:t>akademičtí pracovníci ÚŠP členy</w:t>
            </w:r>
            <w:r w:rsidR="00C92F12" w:rsidRPr="00E677DA">
              <w:rPr>
                <w:rStyle w:val="2ldblah0cf64rqmha4vicd"/>
                <w:rFonts w:ascii="Arial" w:hAnsi="Arial" w:cs="Arial"/>
                <w:sz w:val="20"/>
              </w:rPr>
              <w:t xml:space="preserve">. </w:t>
            </w:r>
            <w:r w:rsidR="002B1CBE" w:rsidRPr="00E677DA">
              <w:rPr>
                <w:rStyle w:val="2ldblah0cf64rqmha4vicd"/>
                <w:rFonts w:ascii="Arial" w:hAnsi="Arial" w:cs="Arial"/>
                <w:sz w:val="20"/>
              </w:rPr>
              <w:t>Monitorování situace v</w:t>
            </w:r>
            <w:r w:rsidR="00442F3D" w:rsidRPr="00E677DA">
              <w:rPr>
                <w:rStyle w:val="2ldblah0cf64rqmha4vicd"/>
                <w:rFonts w:ascii="Arial" w:hAnsi="Arial" w:cs="Arial"/>
                <w:sz w:val="20"/>
              </w:rPr>
              <w:t xml:space="preserve"> zahraničí, sdílení zkušeností a aktivit těchto organizací</w:t>
            </w:r>
            <w:r w:rsidR="00FB6E05" w:rsidRPr="00E677DA">
              <w:rPr>
                <w:rStyle w:val="2ldblah0cf64rqmha4vicd"/>
                <w:rFonts w:ascii="Arial" w:hAnsi="Arial" w:cs="Arial"/>
                <w:sz w:val="20"/>
              </w:rPr>
              <w:t xml:space="preserve"> nabízí další aspekty a podněty pro UMŠ.</w:t>
            </w:r>
            <w:r w:rsidR="00FB6E05">
              <w:rPr>
                <w:rStyle w:val="2ldblah0cf64rqmha4vicd"/>
                <w:rFonts w:ascii="Arial" w:hAnsi="Arial" w:cs="Arial"/>
                <w:sz w:val="20"/>
              </w:rPr>
              <w:t xml:space="preserve">  </w:t>
            </w:r>
          </w:p>
          <w:p w14:paraId="33388ABD" w14:textId="77777777" w:rsidR="00C92F12" w:rsidRPr="00104E08" w:rsidRDefault="00C92F12" w:rsidP="00C92F12">
            <w:pPr>
              <w:pStyle w:val="Standard"/>
              <w:spacing w:before="120" w:after="0" w:line="240" w:lineRule="auto"/>
              <w:ind w:right="120"/>
              <w:jc w:val="both"/>
              <w:rPr>
                <w:rStyle w:val="hps"/>
                <w:rFonts w:ascii="Arial" w:hAnsi="Arial" w:cs="Arial"/>
                <w:sz w:val="20"/>
                <w:szCs w:val="20"/>
              </w:rPr>
            </w:pPr>
          </w:p>
          <w:p w14:paraId="35B2FB71" w14:textId="644FF787" w:rsidR="003F6125" w:rsidRDefault="003F6125" w:rsidP="00C92F12">
            <w:pPr>
              <w:pStyle w:val="Bezmezer"/>
              <w:spacing w:before="120"/>
              <w:ind w:right="284"/>
              <w:rPr>
                <w:rFonts w:ascii="Arial" w:hAnsi="Arial" w:cs="Arial"/>
                <w:sz w:val="20"/>
              </w:rPr>
            </w:pPr>
          </w:p>
          <w:p w14:paraId="6902A5FF" w14:textId="77777777" w:rsidR="003F6125" w:rsidRPr="0058573E" w:rsidRDefault="003F6125" w:rsidP="00C92F12">
            <w:pPr>
              <w:pStyle w:val="Bezmezer"/>
              <w:spacing w:before="12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59429D67" w14:textId="77777777" w:rsidR="00731CAB" w:rsidRPr="00731CAB" w:rsidRDefault="00731CAB" w:rsidP="009D3E7F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p w14:paraId="79BDD1B3" w14:textId="77777777" w:rsidR="00BC5635" w:rsidRDefault="00BC5635" w:rsidP="009D3E7F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0AD30E61" w14:textId="1070B9CF" w:rsidR="000F15F7" w:rsidRDefault="000F15F7" w:rsidP="00F57673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0F15F7" w:rsidSect="00A1314D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38820FA" w14:textId="5B42D8B6" w:rsidR="00F57673" w:rsidRPr="00F75C3F" w:rsidRDefault="00F75C3F" w:rsidP="00F57673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Část 5.) 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>Výsledky hodnocení bakalářských</w:t>
      </w:r>
      <w:r w:rsidR="005320DB" w:rsidRPr="00F75C3F">
        <w:rPr>
          <w:rFonts w:cs="Arial"/>
          <w:b/>
          <w:color w:val="C45911" w:themeColor="accent2" w:themeShade="BF"/>
          <w:sz w:val="32"/>
          <w:szCs w:val="32"/>
        </w:rPr>
        <w:t>/diplomových</w:t>
      </w:r>
      <w:r w:rsidR="00180C01">
        <w:rPr>
          <w:rFonts w:cs="Arial"/>
          <w:b/>
          <w:color w:val="C45911" w:themeColor="accent2" w:themeShade="BF"/>
          <w:sz w:val="32"/>
          <w:szCs w:val="32"/>
        </w:rPr>
        <w:t>/disertačních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prací </w:t>
      </w:r>
    </w:p>
    <w:p w14:paraId="57F49197" w14:textId="1009BA11" w:rsidR="00F57673" w:rsidRDefault="00F57673" w:rsidP="00B769CE">
      <w:pPr>
        <w:ind w:right="454"/>
        <w:rPr>
          <w:rFonts w:cs="Arial"/>
          <w:color w:val="7030A0"/>
          <w:sz w:val="32"/>
          <w:szCs w:val="32"/>
        </w:rPr>
      </w:pPr>
    </w:p>
    <w:tbl>
      <w:tblPr>
        <w:tblStyle w:val="Mkatabulky"/>
        <w:tblW w:w="9040" w:type="dxa"/>
        <w:tblLook w:val="04A0" w:firstRow="1" w:lastRow="0" w:firstColumn="1" w:lastColumn="0" w:noHBand="0" w:noVBand="1"/>
      </w:tblPr>
      <w:tblGrid>
        <w:gridCol w:w="856"/>
        <w:gridCol w:w="699"/>
        <w:gridCol w:w="2528"/>
        <w:gridCol w:w="1124"/>
        <w:gridCol w:w="1124"/>
        <w:gridCol w:w="1245"/>
        <w:gridCol w:w="1464"/>
      </w:tblGrid>
      <w:tr w:rsidR="00FE4177" w:rsidRPr="004E7679" w14:paraId="4185D70E" w14:textId="77777777" w:rsidTr="000C16C0">
        <w:trPr>
          <w:trHeight w:val="583"/>
        </w:trPr>
        <w:tc>
          <w:tcPr>
            <w:tcW w:w="856" w:type="dxa"/>
            <w:shd w:val="clear" w:color="auto" w:fill="F7CAAC" w:themeFill="accent2" w:themeFillTint="66"/>
            <w:noWrap/>
            <w:hideMark/>
          </w:tcPr>
          <w:p w14:paraId="74C5AA7D" w14:textId="77777777" w:rsidR="00FE4177" w:rsidRPr="004E7679" w:rsidRDefault="00FE4177" w:rsidP="000C16C0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3227" w:type="dxa"/>
            <w:gridSpan w:val="2"/>
            <w:shd w:val="clear" w:color="auto" w:fill="F7CAAC" w:themeFill="accent2" w:themeFillTint="66"/>
            <w:hideMark/>
          </w:tcPr>
          <w:p w14:paraId="5E2A7D89" w14:textId="77777777" w:rsidR="00FE4177" w:rsidRPr="004E7679" w:rsidRDefault="00FE4177" w:rsidP="000C16C0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 Počet obhajovaných prací 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1F1EE1FD" w14:textId="77777777" w:rsidR="00FE4177" w:rsidRPr="004E7679" w:rsidRDefault="00FE4177" w:rsidP="000C16C0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2017/2018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7ED06BFE" w14:textId="77777777" w:rsidR="00FE4177" w:rsidRPr="004E7679" w:rsidRDefault="00FE4177" w:rsidP="000C16C0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2018/2019</w:t>
            </w:r>
          </w:p>
        </w:tc>
        <w:tc>
          <w:tcPr>
            <w:tcW w:w="1245" w:type="dxa"/>
            <w:shd w:val="clear" w:color="auto" w:fill="F7CAAC" w:themeFill="accent2" w:themeFillTint="66"/>
            <w:hideMark/>
          </w:tcPr>
          <w:p w14:paraId="1CCBDB3F" w14:textId="77777777" w:rsidR="00FE4177" w:rsidRPr="004E7679" w:rsidRDefault="00FE4177" w:rsidP="000C16C0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2019/2020</w:t>
            </w:r>
          </w:p>
        </w:tc>
        <w:tc>
          <w:tcPr>
            <w:tcW w:w="1464" w:type="dxa"/>
            <w:shd w:val="clear" w:color="auto" w:fill="F7CAAC" w:themeFill="accent2" w:themeFillTint="66"/>
            <w:hideMark/>
          </w:tcPr>
          <w:p w14:paraId="53A6CFFC" w14:textId="77777777" w:rsidR="00FE4177" w:rsidRPr="004E7679" w:rsidRDefault="00FE4177" w:rsidP="000C16C0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2020/2021</w:t>
            </w:r>
          </w:p>
        </w:tc>
      </w:tr>
      <w:tr w:rsidR="00FE4177" w:rsidRPr="004E7679" w14:paraId="2A2BF0AF" w14:textId="77777777" w:rsidTr="000C16C0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46980C20" w14:textId="77777777" w:rsidR="00FE4177" w:rsidRPr="004E7679" w:rsidRDefault="00FE4177" w:rsidP="000C16C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Prezenční</w:t>
            </w:r>
          </w:p>
        </w:tc>
        <w:tc>
          <w:tcPr>
            <w:tcW w:w="3227" w:type="dxa"/>
            <w:gridSpan w:val="2"/>
            <w:hideMark/>
          </w:tcPr>
          <w:p w14:paraId="521611DF" w14:textId="77777777" w:rsidR="00FE4177" w:rsidRPr="004E7679" w:rsidRDefault="00FE4177" w:rsidP="000C16C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</w:tcPr>
          <w:p w14:paraId="33B88795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1124" w:type="dxa"/>
          </w:tcPr>
          <w:p w14:paraId="4936245D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1245" w:type="dxa"/>
          </w:tcPr>
          <w:p w14:paraId="3D1DD755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1464" w:type="dxa"/>
          </w:tcPr>
          <w:p w14:paraId="3CDA9FA9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34</w:t>
            </w:r>
          </w:p>
        </w:tc>
      </w:tr>
      <w:tr w:rsidR="00FE4177" w:rsidRPr="004E7679" w14:paraId="29CF1FDB" w14:textId="77777777" w:rsidTr="000C16C0">
        <w:trPr>
          <w:trHeight w:val="568"/>
        </w:trPr>
        <w:tc>
          <w:tcPr>
            <w:tcW w:w="856" w:type="dxa"/>
            <w:vMerge/>
            <w:hideMark/>
          </w:tcPr>
          <w:p w14:paraId="72BD3EB1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611AF353" w14:textId="77777777" w:rsidR="00FE4177" w:rsidRPr="004E7679" w:rsidRDefault="00FE4177" w:rsidP="000C16C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61F5AE10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</w:tcPr>
          <w:p w14:paraId="29237FC5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1124" w:type="dxa"/>
          </w:tcPr>
          <w:p w14:paraId="51E967E1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1245" w:type="dxa"/>
          </w:tcPr>
          <w:p w14:paraId="02430F3D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1464" w:type="dxa"/>
          </w:tcPr>
          <w:p w14:paraId="61AC4B3C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</w:t>
            </w:r>
          </w:p>
        </w:tc>
      </w:tr>
      <w:tr w:rsidR="00FE4177" w:rsidRPr="004E7679" w14:paraId="487B5176" w14:textId="77777777" w:rsidTr="000C16C0">
        <w:trPr>
          <w:trHeight w:val="894"/>
        </w:trPr>
        <w:tc>
          <w:tcPr>
            <w:tcW w:w="856" w:type="dxa"/>
            <w:vMerge/>
            <w:hideMark/>
          </w:tcPr>
          <w:p w14:paraId="0A05E3FC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1F0802B5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115C8A29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</w:tcPr>
          <w:p w14:paraId="262D0769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</w:tcPr>
          <w:p w14:paraId="288209AF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</w:tcPr>
          <w:p w14:paraId="1FBA3D71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</w:tcPr>
          <w:p w14:paraId="46D3DABD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FE4177" w:rsidRPr="004E7679" w14:paraId="66B90240" w14:textId="77777777" w:rsidTr="000C16C0">
        <w:trPr>
          <w:trHeight w:val="452"/>
        </w:trPr>
        <w:tc>
          <w:tcPr>
            <w:tcW w:w="856" w:type="dxa"/>
            <w:vMerge/>
            <w:hideMark/>
          </w:tcPr>
          <w:p w14:paraId="3DF0FCAD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611A4666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480B90D2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</w:tcPr>
          <w:p w14:paraId="7EBF92FD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vMerge w:val="restart"/>
          </w:tcPr>
          <w:p w14:paraId="1676F7C9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245" w:type="dxa"/>
            <w:vMerge w:val="restart"/>
          </w:tcPr>
          <w:p w14:paraId="6D0CA7DE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vMerge w:val="restart"/>
          </w:tcPr>
          <w:p w14:paraId="1990E54A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</w:tr>
      <w:tr w:rsidR="00FE4177" w:rsidRPr="004E7679" w14:paraId="64D50EAF" w14:textId="77777777" w:rsidTr="000C16C0">
        <w:trPr>
          <w:trHeight w:val="408"/>
        </w:trPr>
        <w:tc>
          <w:tcPr>
            <w:tcW w:w="856" w:type="dxa"/>
            <w:vMerge/>
            <w:hideMark/>
          </w:tcPr>
          <w:p w14:paraId="62983E32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0596E20E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086AD70E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</w:tcPr>
          <w:p w14:paraId="05C8EEC2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</w:tcPr>
          <w:p w14:paraId="087C4493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</w:tcPr>
          <w:p w14:paraId="225F6271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</w:tcPr>
          <w:p w14:paraId="405054E1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FE4177" w:rsidRPr="004E7679" w14:paraId="657179B2" w14:textId="77777777" w:rsidTr="000C16C0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5CA12C56" w14:textId="77777777" w:rsidR="00FE4177" w:rsidRPr="004E7679" w:rsidRDefault="00FE4177" w:rsidP="000C16C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Kombinované</w:t>
            </w:r>
          </w:p>
        </w:tc>
        <w:tc>
          <w:tcPr>
            <w:tcW w:w="3227" w:type="dxa"/>
            <w:gridSpan w:val="2"/>
            <w:hideMark/>
          </w:tcPr>
          <w:p w14:paraId="2E2EB423" w14:textId="77777777" w:rsidR="00FE4177" w:rsidRPr="004E7679" w:rsidRDefault="00FE4177" w:rsidP="000C16C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</w:tcPr>
          <w:p w14:paraId="50C174D6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1124" w:type="dxa"/>
          </w:tcPr>
          <w:p w14:paraId="28AC1295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1245" w:type="dxa"/>
          </w:tcPr>
          <w:p w14:paraId="6C5193A0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1464" w:type="dxa"/>
          </w:tcPr>
          <w:p w14:paraId="1099557E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33</w:t>
            </w:r>
          </w:p>
        </w:tc>
      </w:tr>
      <w:tr w:rsidR="00FE4177" w:rsidRPr="004E7679" w14:paraId="331D6D60" w14:textId="77777777" w:rsidTr="000C16C0">
        <w:trPr>
          <w:trHeight w:val="568"/>
        </w:trPr>
        <w:tc>
          <w:tcPr>
            <w:tcW w:w="856" w:type="dxa"/>
            <w:vMerge/>
            <w:hideMark/>
          </w:tcPr>
          <w:p w14:paraId="4D5680F9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0A9EAC19" w14:textId="77777777" w:rsidR="00FE4177" w:rsidRPr="004E7679" w:rsidRDefault="00FE4177" w:rsidP="000C16C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043CF42E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</w:tcPr>
          <w:p w14:paraId="31704BEC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124" w:type="dxa"/>
          </w:tcPr>
          <w:p w14:paraId="3C1D73F4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245" w:type="dxa"/>
          </w:tcPr>
          <w:p w14:paraId="50F61B9A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464" w:type="dxa"/>
          </w:tcPr>
          <w:p w14:paraId="0C8DB31F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32</w:t>
            </w:r>
          </w:p>
        </w:tc>
      </w:tr>
      <w:tr w:rsidR="00FE4177" w:rsidRPr="004E7679" w14:paraId="5A0BD17E" w14:textId="77777777" w:rsidTr="000C16C0">
        <w:trPr>
          <w:trHeight w:val="621"/>
        </w:trPr>
        <w:tc>
          <w:tcPr>
            <w:tcW w:w="856" w:type="dxa"/>
            <w:vMerge/>
            <w:hideMark/>
          </w:tcPr>
          <w:p w14:paraId="0AF9CFCC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2CA5895F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6593C731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</w:tcPr>
          <w:p w14:paraId="714DA027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</w:tcPr>
          <w:p w14:paraId="4A05F3F3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</w:tcPr>
          <w:p w14:paraId="616C8DD0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</w:tcPr>
          <w:p w14:paraId="1C894AEB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FE4177" w:rsidRPr="004E7679" w14:paraId="693E585C" w14:textId="77777777" w:rsidTr="000C16C0">
        <w:trPr>
          <w:trHeight w:val="452"/>
        </w:trPr>
        <w:tc>
          <w:tcPr>
            <w:tcW w:w="856" w:type="dxa"/>
            <w:vMerge/>
            <w:hideMark/>
          </w:tcPr>
          <w:p w14:paraId="1270AA7D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07493D7A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1FC8306A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</w:tcPr>
          <w:p w14:paraId="5DF603BC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vMerge w:val="restart"/>
          </w:tcPr>
          <w:p w14:paraId="41FA2A19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245" w:type="dxa"/>
            <w:vMerge w:val="restart"/>
          </w:tcPr>
          <w:p w14:paraId="352DE304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64" w:type="dxa"/>
            <w:vMerge w:val="restart"/>
          </w:tcPr>
          <w:p w14:paraId="3C6AD371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FE4177" w:rsidRPr="004E7679" w14:paraId="6D09A64B" w14:textId="77777777" w:rsidTr="000C16C0">
        <w:trPr>
          <w:trHeight w:val="408"/>
        </w:trPr>
        <w:tc>
          <w:tcPr>
            <w:tcW w:w="856" w:type="dxa"/>
            <w:vMerge/>
            <w:hideMark/>
          </w:tcPr>
          <w:p w14:paraId="17D0B81C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3D33D939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09212B63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</w:tcPr>
          <w:p w14:paraId="588A39F9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</w:tcPr>
          <w:p w14:paraId="49DEEA76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</w:tcPr>
          <w:p w14:paraId="07D58504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</w:tcPr>
          <w:p w14:paraId="255C9D42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FE4177" w:rsidRPr="004E7679" w14:paraId="7104D2FF" w14:textId="77777777" w:rsidTr="000C16C0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263D89BA" w14:textId="77777777" w:rsidR="00FE4177" w:rsidRPr="004E7679" w:rsidRDefault="00FE4177" w:rsidP="000C16C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3227" w:type="dxa"/>
            <w:gridSpan w:val="2"/>
            <w:hideMark/>
          </w:tcPr>
          <w:p w14:paraId="21D96F6D" w14:textId="77777777" w:rsidR="00FE4177" w:rsidRPr="004E7679" w:rsidRDefault="00FE4177" w:rsidP="000C16C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</w:tcPr>
          <w:p w14:paraId="2D946DAF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59</w:t>
            </w:r>
          </w:p>
        </w:tc>
        <w:tc>
          <w:tcPr>
            <w:tcW w:w="1124" w:type="dxa"/>
          </w:tcPr>
          <w:p w14:paraId="3240982F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62</w:t>
            </w:r>
          </w:p>
        </w:tc>
        <w:tc>
          <w:tcPr>
            <w:tcW w:w="1245" w:type="dxa"/>
          </w:tcPr>
          <w:p w14:paraId="731B1318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61</w:t>
            </w:r>
          </w:p>
        </w:tc>
        <w:tc>
          <w:tcPr>
            <w:tcW w:w="1464" w:type="dxa"/>
          </w:tcPr>
          <w:p w14:paraId="70B87F9E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67</w:t>
            </w:r>
          </w:p>
        </w:tc>
      </w:tr>
      <w:tr w:rsidR="00FE4177" w:rsidRPr="004E7679" w14:paraId="0F5F175A" w14:textId="77777777" w:rsidTr="000C16C0">
        <w:trPr>
          <w:trHeight w:val="452"/>
        </w:trPr>
        <w:tc>
          <w:tcPr>
            <w:tcW w:w="856" w:type="dxa"/>
            <w:vMerge/>
            <w:hideMark/>
          </w:tcPr>
          <w:p w14:paraId="611F718D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0E54243D" w14:textId="77777777" w:rsidR="00FE4177" w:rsidRPr="004E7679" w:rsidRDefault="00FE4177" w:rsidP="000C16C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4CFEEEDB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</w:tcPr>
          <w:p w14:paraId="6B1E3853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1124" w:type="dxa"/>
          </w:tcPr>
          <w:p w14:paraId="0163B028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1245" w:type="dxa"/>
          </w:tcPr>
          <w:p w14:paraId="6869A680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57</w:t>
            </w:r>
          </w:p>
        </w:tc>
        <w:tc>
          <w:tcPr>
            <w:tcW w:w="1464" w:type="dxa"/>
          </w:tcPr>
          <w:p w14:paraId="382570A4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63</w:t>
            </w:r>
          </w:p>
        </w:tc>
      </w:tr>
      <w:tr w:rsidR="00FE4177" w:rsidRPr="004E7679" w14:paraId="537CD718" w14:textId="77777777" w:rsidTr="000C16C0">
        <w:trPr>
          <w:trHeight w:val="910"/>
        </w:trPr>
        <w:tc>
          <w:tcPr>
            <w:tcW w:w="856" w:type="dxa"/>
            <w:vMerge/>
            <w:hideMark/>
          </w:tcPr>
          <w:p w14:paraId="4E0F8E05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45C823BE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2A100644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</w:tcPr>
          <w:p w14:paraId="43CD3B2A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</w:tcPr>
          <w:p w14:paraId="336399A5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</w:tcPr>
          <w:p w14:paraId="0F0A0B30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</w:tcPr>
          <w:p w14:paraId="0F5BE56A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FE4177" w:rsidRPr="004E7679" w14:paraId="194A2EA2" w14:textId="77777777" w:rsidTr="000C16C0">
        <w:trPr>
          <w:trHeight w:val="452"/>
        </w:trPr>
        <w:tc>
          <w:tcPr>
            <w:tcW w:w="856" w:type="dxa"/>
            <w:vMerge/>
            <w:hideMark/>
          </w:tcPr>
          <w:p w14:paraId="77548769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00DBC33B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09DD5A1F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</w:tcPr>
          <w:p w14:paraId="0BD706C5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vMerge w:val="restart"/>
          </w:tcPr>
          <w:p w14:paraId="532B78B0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245" w:type="dxa"/>
            <w:vMerge w:val="restart"/>
          </w:tcPr>
          <w:p w14:paraId="45C1D436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64" w:type="dxa"/>
            <w:vMerge w:val="restart"/>
          </w:tcPr>
          <w:p w14:paraId="37F6FCBA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</w:tr>
      <w:tr w:rsidR="00FE4177" w:rsidRPr="004E7679" w14:paraId="6DF39937" w14:textId="77777777" w:rsidTr="000C16C0">
        <w:trPr>
          <w:trHeight w:val="408"/>
        </w:trPr>
        <w:tc>
          <w:tcPr>
            <w:tcW w:w="856" w:type="dxa"/>
            <w:vMerge/>
            <w:hideMark/>
          </w:tcPr>
          <w:p w14:paraId="4DEBC622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691CD28D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11C66103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</w:tcPr>
          <w:p w14:paraId="02847840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</w:tcPr>
          <w:p w14:paraId="2F05DFA8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</w:tcPr>
          <w:p w14:paraId="0F61F08D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</w:tcPr>
          <w:p w14:paraId="3B560466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FE4177" w:rsidRPr="004E7679" w14:paraId="2253F0C5" w14:textId="77777777" w:rsidTr="000C16C0">
        <w:trPr>
          <w:trHeight w:val="875"/>
        </w:trPr>
        <w:tc>
          <w:tcPr>
            <w:tcW w:w="4083" w:type="dxa"/>
            <w:gridSpan w:val="3"/>
            <w:hideMark/>
          </w:tcPr>
          <w:p w14:paraId="3549BCDB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Průměrný počet obhajovaných prací připadajících na jednoho vedoucího</w:t>
            </w:r>
          </w:p>
        </w:tc>
        <w:tc>
          <w:tcPr>
            <w:tcW w:w="1124" w:type="dxa"/>
          </w:tcPr>
          <w:p w14:paraId="68DEEA5C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3,4</w:t>
            </w:r>
          </w:p>
        </w:tc>
        <w:tc>
          <w:tcPr>
            <w:tcW w:w="1124" w:type="dxa"/>
          </w:tcPr>
          <w:p w14:paraId="4AD1AC3B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3,75</w:t>
            </w:r>
          </w:p>
        </w:tc>
        <w:tc>
          <w:tcPr>
            <w:tcW w:w="1245" w:type="dxa"/>
          </w:tcPr>
          <w:p w14:paraId="68C920FB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3,2</w:t>
            </w:r>
          </w:p>
        </w:tc>
        <w:tc>
          <w:tcPr>
            <w:tcW w:w="1464" w:type="dxa"/>
          </w:tcPr>
          <w:p w14:paraId="07033D51" w14:textId="77777777" w:rsidR="00FE4177" w:rsidRPr="004E7679" w:rsidRDefault="00FE4177" w:rsidP="000C16C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3,6</w:t>
            </w:r>
          </w:p>
        </w:tc>
      </w:tr>
    </w:tbl>
    <w:p w14:paraId="6033CA15" w14:textId="77777777" w:rsidR="00691411" w:rsidRDefault="00691411" w:rsidP="00B769CE">
      <w:pPr>
        <w:ind w:right="454"/>
        <w:rPr>
          <w:rFonts w:cs="Arial"/>
          <w:color w:val="7030A0"/>
          <w:sz w:val="32"/>
          <w:szCs w:val="32"/>
        </w:rPr>
      </w:pPr>
    </w:p>
    <w:p w14:paraId="4D1DAD0A" w14:textId="36F79E47" w:rsidR="00691411" w:rsidRDefault="00691411">
      <w:pPr>
        <w:spacing w:after="160" w:line="259" w:lineRule="auto"/>
        <w:rPr>
          <w:rFonts w:ascii="Arial Narrow" w:hAnsi="Arial Narrow" w:cs="Arial"/>
          <w:color w:val="7030A0"/>
          <w:sz w:val="32"/>
          <w:szCs w:val="32"/>
        </w:rPr>
      </w:pPr>
      <w:r>
        <w:rPr>
          <w:rFonts w:ascii="Arial Narrow" w:hAnsi="Arial Narrow" w:cs="Arial"/>
          <w:color w:val="7030A0"/>
          <w:sz w:val="32"/>
          <w:szCs w:val="32"/>
        </w:rPr>
        <w:br w:type="page"/>
      </w:r>
    </w:p>
    <w:p w14:paraId="547FD638" w14:textId="63B5E760" w:rsidR="00F75C3F" w:rsidRPr="00E31C40" w:rsidRDefault="00F75C3F" w:rsidP="00F75C3F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r w:rsidRPr="00E31C40">
        <w:rPr>
          <w:rFonts w:cs="Arial"/>
          <w:b/>
          <w:color w:val="C45911" w:themeColor="accent2" w:themeShade="BF"/>
          <w:sz w:val="24"/>
          <w:szCs w:val="24"/>
        </w:rPr>
        <w:lastRenderedPageBreak/>
        <w:t>5a) Realizovaná hodnocení bakalářských/diplomových</w:t>
      </w:r>
      <w:r w:rsidR="00180C01" w:rsidRPr="00E31C40">
        <w:rPr>
          <w:rFonts w:cs="Arial"/>
          <w:b/>
          <w:color w:val="C45911" w:themeColor="accent2" w:themeShade="BF"/>
          <w:sz w:val="24"/>
          <w:szCs w:val="24"/>
        </w:rPr>
        <w:t>/disertačních</w:t>
      </w:r>
      <w:r w:rsidRPr="00E31C40">
        <w:rPr>
          <w:rFonts w:cs="Arial"/>
          <w:b/>
          <w:color w:val="C45911" w:themeColor="accent2" w:themeShade="BF"/>
          <w:sz w:val="24"/>
          <w:szCs w:val="24"/>
        </w:rPr>
        <w:t xml:space="preserve"> prací</w:t>
      </w:r>
      <w:r w:rsidRPr="00E31C40"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3D8AC199" w14:textId="77777777" w:rsidR="00F75C3F" w:rsidRPr="00F75C3F" w:rsidRDefault="00F75C3F" w:rsidP="00F75C3F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96"/>
        <w:gridCol w:w="4944"/>
      </w:tblGrid>
      <w:tr w:rsidR="00AF4443" w:rsidRPr="00E907FB" w14:paraId="12373A36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5F30CC47" w14:textId="77777777" w:rsidR="006B735B" w:rsidRDefault="00AF4443" w:rsidP="006B735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</w:t>
            </w:r>
            <w:r w:rsidRPr="00E907FB">
              <w:rPr>
                <w:rFonts w:ascii="Arial" w:hAnsi="Arial" w:cs="Arial"/>
                <w:b/>
                <w:sz w:val="20"/>
              </w:rPr>
              <w:t xml:space="preserve">odnocení </w:t>
            </w:r>
            <w:r>
              <w:rPr>
                <w:rFonts w:ascii="Arial" w:hAnsi="Arial" w:cs="Arial"/>
                <w:b/>
                <w:sz w:val="20"/>
              </w:rPr>
              <w:t>bakalářských</w:t>
            </w:r>
            <w:r w:rsidR="00BF704A">
              <w:rPr>
                <w:rFonts w:ascii="Arial" w:hAnsi="Arial" w:cs="Arial"/>
                <w:b/>
                <w:sz w:val="20"/>
              </w:rPr>
              <w:t>/diplomových</w:t>
            </w:r>
            <w:r>
              <w:rPr>
                <w:rFonts w:ascii="Arial" w:hAnsi="Arial" w:cs="Arial"/>
                <w:b/>
                <w:sz w:val="20"/>
              </w:rPr>
              <w:t xml:space="preserve"> prací</w:t>
            </w:r>
            <w:r w:rsidR="006B735B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41CA8AAF" w14:textId="59E91E00" w:rsidR="00AF4443" w:rsidRPr="00E907FB" w:rsidRDefault="006B735B" w:rsidP="006B735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6B735B">
              <w:rPr>
                <w:rFonts w:ascii="Arial" w:hAnsi="Arial" w:cs="Arial"/>
                <w:i/>
                <w:sz w:val="16"/>
                <w:szCs w:val="16"/>
              </w:rPr>
              <w:t>(vyplnit pouze v případě, pokud se v příslušném období jejich hodnocení uskutečnilo)</w:t>
            </w:r>
          </w:p>
        </w:tc>
      </w:tr>
      <w:tr w:rsidR="00AF4443" w:rsidRPr="0058573E" w14:paraId="305D47B9" w14:textId="77777777" w:rsidTr="00D03D96">
        <w:trPr>
          <w:trHeight w:val="330"/>
        </w:trPr>
        <w:tc>
          <w:tcPr>
            <w:tcW w:w="4096" w:type="dxa"/>
          </w:tcPr>
          <w:p w14:paraId="634D381A" w14:textId="42EA942C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14826">
              <w:rPr>
                <w:rFonts w:ascii="Arial" w:hAnsi="Arial" w:cs="Arial"/>
                <w:b/>
                <w:sz w:val="20"/>
              </w:rPr>
              <w:t>Rok realizace</w:t>
            </w:r>
            <w:r w:rsidR="00812D6D">
              <w:rPr>
                <w:rFonts w:ascii="Arial" w:hAnsi="Arial" w:cs="Arial"/>
                <w:sz w:val="20"/>
              </w:rPr>
              <w:t xml:space="preserve"> </w:t>
            </w: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944" w:type="dxa"/>
          </w:tcPr>
          <w:p w14:paraId="246E23B9" w14:textId="54956A2C" w:rsidR="00AF4443" w:rsidRPr="0058573E" w:rsidRDefault="00FE4177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2021</w:t>
            </w:r>
          </w:p>
        </w:tc>
      </w:tr>
      <w:tr w:rsidR="00F26E71" w:rsidRPr="0058573E" w14:paraId="61DF7069" w14:textId="77777777" w:rsidTr="00D03D96">
        <w:trPr>
          <w:trHeight w:val="330"/>
        </w:trPr>
        <w:tc>
          <w:tcPr>
            <w:tcW w:w="9040" w:type="dxa"/>
            <w:gridSpan w:val="2"/>
          </w:tcPr>
          <w:p w14:paraId="7DB2BEDC" w14:textId="77777777" w:rsidR="00B805DB" w:rsidRDefault="003F6125" w:rsidP="00EF3D49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Průběh</w:t>
            </w:r>
            <w:r w:rsidR="00F26E71">
              <w:rPr>
                <w:rFonts w:ascii="Arial" w:hAnsi="Arial" w:cs="Arial"/>
                <w:b/>
                <w:sz w:val="20"/>
              </w:rPr>
              <w:t xml:space="preserve"> </w:t>
            </w:r>
            <w:r w:rsidR="00F26E71" w:rsidRPr="00B04FE2">
              <w:rPr>
                <w:rFonts w:ascii="Arial" w:hAnsi="Arial" w:cs="Arial"/>
                <w:b/>
                <w:sz w:val="20"/>
              </w:rPr>
              <w:t xml:space="preserve">hodnocení </w:t>
            </w:r>
          </w:p>
          <w:p w14:paraId="111B5D85" w14:textId="4D50E88B" w:rsidR="00F26E71" w:rsidRPr="0058573E" w:rsidRDefault="003F6125" w:rsidP="00EF3D49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F3D49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3F6125">
              <w:rPr>
                <w:rFonts w:ascii="Arial" w:hAnsi="Arial" w:cs="Arial"/>
                <w:i/>
                <w:sz w:val="16"/>
                <w:szCs w:val="16"/>
              </w:rPr>
              <w:t xml:space="preserve">popis toho, jak </w:t>
            </w:r>
            <w:r w:rsidR="00B805DB">
              <w:rPr>
                <w:rFonts w:ascii="Arial" w:hAnsi="Arial" w:cs="Arial"/>
                <w:i/>
                <w:sz w:val="16"/>
                <w:szCs w:val="16"/>
              </w:rPr>
              <w:t xml:space="preserve">a kým </w:t>
            </w:r>
            <w:r w:rsidRPr="003F6125">
              <w:rPr>
                <w:rFonts w:ascii="Arial" w:hAnsi="Arial" w:cs="Arial"/>
                <w:i/>
                <w:sz w:val="16"/>
                <w:szCs w:val="16"/>
              </w:rPr>
              <w:t>bylo hodnocení prováděno,</w:t>
            </w:r>
            <w:r w:rsidR="00EF3D49">
              <w:rPr>
                <w:rFonts w:ascii="Arial" w:hAnsi="Arial" w:cs="Arial"/>
                <w:i/>
                <w:sz w:val="16"/>
                <w:szCs w:val="16"/>
              </w:rPr>
              <w:t xml:space="preserve"> na jakém vzorku prací, na co bylo zaměřeno atd.)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F6125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AF4443" w:rsidRPr="0058573E" w14:paraId="24CAF817" w14:textId="77777777" w:rsidTr="00D03D96">
        <w:trPr>
          <w:trHeight w:val="1956"/>
        </w:trPr>
        <w:tc>
          <w:tcPr>
            <w:tcW w:w="9040" w:type="dxa"/>
            <w:gridSpan w:val="2"/>
          </w:tcPr>
          <w:p w14:paraId="25F22A8B" w14:textId="77777777" w:rsidR="00AF4443" w:rsidRDefault="00AF4443" w:rsidP="00580A9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  <w:p w14:paraId="33F6089E" w14:textId="475B5FA5" w:rsidR="003F6125" w:rsidRDefault="00FE4177" w:rsidP="00580A9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</w:t>
            </w:r>
            <w:r w:rsidR="005C241C">
              <w:rPr>
                <w:rFonts w:ascii="Arial" w:hAnsi="Arial" w:cs="Arial"/>
                <w:sz w:val="20"/>
              </w:rPr>
              <w:t>a</w:t>
            </w:r>
            <w:r>
              <w:rPr>
                <w:rFonts w:ascii="Arial" w:hAnsi="Arial" w:cs="Arial"/>
                <w:sz w:val="20"/>
              </w:rPr>
              <w:t xml:space="preserve"> přelomu 2020 a 2021 se </w:t>
            </w:r>
            <w:r w:rsidR="00580A9B">
              <w:rPr>
                <w:rFonts w:ascii="Arial" w:hAnsi="Arial" w:cs="Arial"/>
                <w:sz w:val="20"/>
              </w:rPr>
              <w:t xml:space="preserve">v UMŠ </w:t>
            </w:r>
            <w:r>
              <w:rPr>
                <w:rFonts w:ascii="Arial" w:hAnsi="Arial" w:cs="Arial"/>
                <w:sz w:val="20"/>
              </w:rPr>
              <w:t xml:space="preserve">realizovalo cílené hodnocení bakalářských prací. Dělo se tak na základě vyžadovaného hodnocení kvalifikačních </w:t>
            </w:r>
            <w:r w:rsidR="00B13B44">
              <w:rPr>
                <w:rFonts w:ascii="Arial" w:hAnsi="Arial" w:cs="Arial"/>
                <w:sz w:val="20"/>
              </w:rPr>
              <w:t>prací</w:t>
            </w:r>
            <w:r>
              <w:rPr>
                <w:rFonts w:ascii="Arial" w:hAnsi="Arial" w:cs="Arial"/>
                <w:sz w:val="20"/>
              </w:rPr>
              <w:t xml:space="preserve"> ve smyslu dodržování vnitřní normy UTB a v souladu s dále vytvořeným mechani</w:t>
            </w:r>
            <w:r w:rsidR="005C241C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mem hodnocení kvalifikačních prací na FHS</w:t>
            </w:r>
            <w:r w:rsidR="005C241C">
              <w:rPr>
                <w:rFonts w:ascii="Arial" w:hAnsi="Arial" w:cs="Arial"/>
                <w:sz w:val="20"/>
              </w:rPr>
              <w:t>, které projednává Rada studijních programů</w:t>
            </w:r>
            <w:r>
              <w:rPr>
                <w:rFonts w:ascii="Arial" w:hAnsi="Arial" w:cs="Arial"/>
                <w:sz w:val="20"/>
              </w:rPr>
              <w:t>.</w:t>
            </w:r>
            <w:r w:rsidR="00296376">
              <w:rPr>
                <w:rFonts w:ascii="Arial" w:hAnsi="Arial" w:cs="Arial"/>
                <w:sz w:val="20"/>
              </w:rPr>
              <w:t xml:space="preserve"> Náhodným výběrem bylo </w:t>
            </w:r>
            <w:r w:rsidR="00580A9B">
              <w:rPr>
                <w:rFonts w:ascii="Arial" w:hAnsi="Arial" w:cs="Arial"/>
                <w:sz w:val="20"/>
              </w:rPr>
              <w:t xml:space="preserve">z 59 bakalářských prací obhájených v akademickém roce 2019/20 </w:t>
            </w:r>
            <w:r w:rsidR="00296376">
              <w:rPr>
                <w:rFonts w:ascii="Arial" w:hAnsi="Arial" w:cs="Arial"/>
                <w:sz w:val="20"/>
              </w:rPr>
              <w:t xml:space="preserve">pro hodnocení </w:t>
            </w:r>
            <w:r w:rsidR="00580A9B">
              <w:rPr>
                <w:rFonts w:ascii="Arial" w:hAnsi="Arial" w:cs="Arial"/>
                <w:sz w:val="20"/>
              </w:rPr>
              <w:t xml:space="preserve">garantem UMŠ </w:t>
            </w:r>
            <w:r w:rsidR="00296376">
              <w:rPr>
                <w:rFonts w:ascii="Arial" w:hAnsi="Arial" w:cs="Arial"/>
                <w:sz w:val="20"/>
              </w:rPr>
              <w:t>vybráno 5 bakalářských prací</w:t>
            </w:r>
            <w:r w:rsidR="00580A9B">
              <w:rPr>
                <w:rFonts w:ascii="Arial" w:hAnsi="Arial" w:cs="Arial"/>
                <w:sz w:val="20"/>
              </w:rPr>
              <w:t>.</w:t>
            </w:r>
            <w:r w:rsidR="00B13B44">
              <w:rPr>
                <w:rFonts w:ascii="Arial" w:hAnsi="Arial" w:cs="Arial"/>
                <w:sz w:val="20"/>
              </w:rPr>
              <w:t xml:space="preserve"> Hodnocení </w:t>
            </w:r>
            <w:r w:rsidR="00580A9B">
              <w:rPr>
                <w:rFonts w:ascii="Arial" w:hAnsi="Arial" w:cs="Arial"/>
                <w:sz w:val="20"/>
              </w:rPr>
              <w:t>bakalářských prací (dále BP)</w:t>
            </w:r>
            <w:r w:rsidR="00B13B44">
              <w:rPr>
                <w:rFonts w:ascii="Arial" w:hAnsi="Arial" w:cs="Arial"/>
                <w:sz w:val="20"/>
              </w:rPr>
              <w:t xml:space="preserve"> bylo zaměřeno na zjišťování souladu tématu BP a studijního programu, souladu obsahu BP a schváleného zadání BP, rovněž byla sledována kvalita BP ve vztahu k požadavkům na daný typ</w:t>
            </w:r>
            <w:r w:rsidR="00580A9B">
              <w:rPr>
                <w:rFonts w:ascii="Arial" w:hAnsi="Arial" w:cs="Arial"/>
                <w:sz w:val="20"/>
              </w:rPr>
              <w:t xml:space="preserve"> kvalifikační</w:t>
            </w:r>
            <w:r w:rsidR="00B13B44">
              <w:rPr>
                <w:rFonts w:ascii="Arial" w:hAnsi="Arial" w:cs="Arial"/>
                <w:sz w:val="20"/>
              </w:rPr>
              <w:t xml:space="preserve"> </w:t>
            </w:r>
            <w:r w:rsidR="00580A9B">
              <w:rPr>
                <w:rFonts w:ascii="Arial" w:hAnsi="Arial" w:cs="Arial"/>
                <w:sz w:val="20"/>
              </w:rPr>
              <w:t>práce a</w:t>
            </w:r>
            <w:r w:rsidR="00B13B44">
              <w:rPr>
                <w:rFonts w:ascii="Arial" w:hAnsi="Arial" w:cs="Arial"/>
                <w:sz w:val="20"/>
              </w:rPr>
              <w:t xml:space="preserve"> její celkový přínos.</w:t>
            </w:r>
          </w:p>
          <w:p w14:paraId="36102793" w14:textId="0F2E0B4D" w:rsidR="00B805DB" w:rsidRPr="0058573E" w:rsidRDefault="00580A9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Kromě tohoto hodnocení garant UMŠ schvaluje a průběžně monitoruje témata BP a kvalitu BP již v průběhu její tvorby. Má na to vhodné mechani</w:t>
            </w:r>
            <w:r w:rsidR="005C241C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my, tím je jednak proces schvalování podkladu k zadání každé BP, ale i výuk</w:t>
            </w:r>
            <w:r w:rsidR="005C241C">
              <w:rPr>
                <w:rFonts w:ascii="Arial" w:hAnsi="Arial" w:cs="Arial"/>
                <w:sz w:val="20"/>
              </w:rPr>
              <w:t>a</w:t>
            </w:r>
            <w:r>
              <w:rPr>
                <w:rFonts w:ascii="Arial" w:hAnsi="Arial" w:cs="Arial"/>
                <w:sz w:val="20"/>
              </w:rPr>
              <w:t xml:space="preserve"> předmětu týkající se metodologie výzkumu</w:t>
            </w:r>
            <w:r w:rsidR="005C241C">
              <w:rPr>
                <w:rFonts w:ascii="Arial" w:hAnsi="Arial" w:cs="Arial"/>
                <w:sz w:val="20"/>
              </w:rPr>
              <w:t xml:space="preserve"> pro závěrečné práce.</w:t>
            </w:r>
          </w:p>
        </w:tc>
      </w:tr>
      <w:tr w:rsidR="00F26E71" w:rsidRPr="0058573E" w14:paraId="0886D8E7" w14:textId="77777777" w:rsidTr="00D03D96">
        <w:trPr>
          <w:trHeight w:val="262"/>
        </w:trPr>
        <w:tc>
          <w:tcPr>
            <w:tcW w:w="9040" w:type="dxa"/>
            <w:gridSpan w:val="2"/>
          </w:tcPr>
          <w:p w14:paraId="026A143C" w14:textId="77777777" w:rsidR="00F26E71" w:rsidRPr="0043058D" w:rsidRDefault="00F26E71" w:rsidP="00F26E7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studenty a akademické pracovníky </w:t>
            </w:r>
          </w:p>
          <w:p w14:paraId="662DDD12" w14:textId="3A970469" w:rsidR="00F26E71" w:rsidRPr="0043058D" w:rsidRDefault="00F26E71" w:rsidP="00F26E7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AF4443" w:rsidRPr="0058573E" w14:paraId="1BB79223" w14:textId="77777777" w:rsidTr="00D03D96">
        <w:trPr>
          <w:trHeight w:val="1865"/>
        </w:trPr>
        <w:tc>
          <w:tcPr>
            <w:tcW w:w="9040" w:type="dxa"/>
            <w:gridSpan w:val="2"/>
          </w:tcPr>
          <w:p w14:paraId="45182471" w14:textId="77777777" w:rsidR="00315169" w:rsidRDefault="00315169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498D5C" w14:textId="3210AF0C" w:rsidR="00B805DB" w:rsidRDefault="002A2E7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Hodnocení BP je dostupné v IS/STAG. </w:t>
            </w:r>
            <w:r w:rsidR="005F6983">
              <w:rPr>
                <w:rFonts w:ascii="Arial" w:hAnsi="Arial" w:cs="Arial"/>
                <w:sz w:val="20"/>
              </w:rPr>
              <w:t>Výsledky každoročního hodnocení náhodně vybraných BP garantem jsou dále diskutovány na poradách ÚŠP.</w:t>
            </w:r>
          </w:p>
          <w:p w14:paraId="199C495F" w14:textId="4992B1AB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F4443" w:rsidRPr="0058573E" w14:paraId="7FA50B90" w14:textId="77777777" w:rsidTr="00D03D96">
        <w:trPr>
          <w:trHeight w:val="50"/>
        </w:trPr>
        <w:tc>
          <w:tcPr>
            <w:tcW w:w="9040" w:type="dxa"/>
            <w:gridSpan w:val="2"/>
          </w:tcPr>
          <w:p w14:paraId="6C6E0D46" w14:textId="77777777" w:rsidR="00AF4443" w:rsidRPr="0043058D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550017FC" w14:textId="77777777" w:rsidR="00AF4443" w:rsidRPr="00EC0854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AF4443" w:rsidRPr="0058573E" w14:paraId="61038DC3" w14:textId="77777777" w:rsidTr="00D03D96">
        <w:trPr>
          <w:trHeight w:val="1906"/>
        </w:trPr>
        <w:tc>
          <w:tcPr>
            <w:tcW w:w="9040" w:type="dxa"/>
            <w:gridSpan w:val="2"/>
          </w:tcPr>
          <w:p w14:paraId="4E09ABC5" w14:textId="77777777" w:rsidR="00315169" w:rsidRDefault="00315169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A496078" w14:textId="078142A0" w:rsidR="00B805DB" w:rsidRDefault="005156B2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04E08">
              <w:rPr>
                <w:rFonts w:ascii="Arial" w:hAnsi="Arial" w:cs="Arial"/>
                <w:sz w:val="20"/>
              </w:rPr>
              <w:t>Porady Ústavu školní pedagogiky, setkání s garanty studijních program</w:t>
            </w:r>
            <w:r>
              <w:rPr>
                <w:rFonts w:ascii="Arial" w:hAnsi="Arial" w:cs="Arial"/>
                <w:sz w:val="20"/>
              </w:rPr>
              <w:t>ů, zasedá</w:t>
            </w:r>
            <w:r w:rsidR="00E03EBB">
              <w:rPr>
                <w:rFonts w:ascii="Arial" w:hAnsi="Arial" w:cs="Arial"/>
                <w:sz w:val="20"/>
              </w:rPr>
              <w:t>ní Rady studijních programů FHS, konzultace s vedoucími bakalářských prací.</w:t>
            </w:r>
          </w:p>
          <w:p w14:paraId="79B99E87" w14:textId="67C76453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F4443" w:rsidRPr="0058573E" w14:paraId="00EA8F02" w14:textId="77777777" w:rsidTr="00D03D96">
        <w:trPr>
          <w:trHeight w:val="50"/>
        </w:trPr>
        <w:tc>
          <w:tcPr>
            <w:tcW w:w="9040" w:type="dxa"/>
            <w:gridSpan w:val="2"/>
          </w:tcPr>
          <w:p w14:paraId="60626142" w14:textId="77777777" w:rsidR="00AF4443" w:rsidRPr="00EE039E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EE039E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3939FEA3" w14:textId="77777777" w:rsidR="00AF4443" w:rsidRPr="00AC4575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AF4443" w:rsidRPr="0058573E" w14:paraId="6EB96406" w14:textId="77777777" w:rsidTr="00D03D96">
        <w:trPr>
          <w:trHeight w:val="1864"/>
        </w:trPr>
        <w:tc>
          <w:tcPr>
            <w:tcW w:w="9040" w:type="dxa"/>
            <w:gridSpan w:val="2"/>
          </w:tcPr>
          <w:p w14:paraId="2BE54432" w14:textId="77777777" w:rsidR="00B805DB" w:rsidRDefault="00B805DB" w:rsidP="009937E0">
            <w:pPr>
              <w:pStyle w:val="Bezmezer"/>
              <w:spacing w:before="40" w:after="40"/>
              <w:ind w:right="284"/>
              <w:rPr>
                <w:rFonts w:ascii="Arial" w:hAnsi="Arial" w:cs="Arial"/>
                <w:b/>
                <w:sz w:val="20"/>
              </w:rPr>
            </w:pPr>
          </w:p>
          <w:p w14:paraId="5627A5C0" w14:textId="1AC990B3" w:rsidR="006B735B" w:rsidRDefault="00580A9B" w:rsidP="005F6983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580A9B">
              <w:rPr>
                <w:rFonts w:ascii="Arial" w:hAnsi="Arial" w:cs="Arial"/>
                <w:sz w:val="20"/>
              </w:rPr>
              <w:t xml:space="preserve">Kvalita závěrečných prací je </w:t>
            </w:r>
            <w:r w:rsidR="005156B2">
              <w:rPr>
                <w:rFonts w:ascii="Arial" w:hAnsi="Arial" w:cs="Arial"/>
                <w:sz w:val="20"/>
              </w:rPr>
              <w:t xml:space="preserve">na ÚŠP jedna z nejvíce </w:t>
            </w:r>
            <w:r w:rsidR="005F6983">
              <w:rPr>
                <w:rFonts w:ascii="Arial" w:hAnsi="Arial" w:cs="Arial"/>
                <w:sz w:val="20"/>
              </w:rPr>
              <w:t xml:space="preserve">diskutovaných </w:t>
            </w:r>
            <w:r w:rsidR="005156B2">
              <w:rPr>
                <w:rFonts w:ascii="Arial" w:hAnsi="Arial" w:cs="Arial"/>
                <w:sz w:val="20"/>
              </w:rPr>
              <w:t xml:space="preserve">otázek, specificky v případě BP. Ty jsou prvním </w:t>
            </w:r>
            <w:r w:rsidR="009D4712">
              <w:rPr>
                <w:rFonts w:ascii="Arial" w:hAnsi="Arial" w:cs="Arial"/>
                <w:sz w:val="20"/>
              </w:rPr>
              <w:t xml:space="preserve">rozsáhlejším </w:t>
            </w:r>
            <w:r w:rsidR="005156B2">
              <w:rPr>
                <w:rFonts w:ascii="Arial" w:hAnsi="Arial" w:cs="Arial"/>
                <w:sz w:val="20"/>
              </w:rPr>
              <w:t>uceleným rukopisem studenta</w:t>
            </w:r>
            <w:r w:rsidR="008118A6">
              <w:rPr>
                <w:rFonts w:ascii="Arial" w:hAnsi="Arial" w:cs="Arial"/>
                <w:sz w:val="20"/>
              </w:rPr>
              <w:t xml:space="preserve"> a s ohledem na to se jim věnuje i pozornost. Jednak ve vztahu k samotným studentům</w:t>
            </w:r>
            <w:r w:rsidR="004E5BA8">
              <w:rPr>
                <w:rFonts w:ascii="Arial" w:hAnsi="Arial" w:cs="Arial"/>
                <w:sz w:val="20"/>
              </w:rPr>
              <w:t xml:space="preserve">, autorům BP, ale i ve vztahu k vedoucím BP. Těmi jsou i doktorandi, případně kolegové bez Ph.D., kteří průběžně nabývají zkušenosti s touto oblastí pedagogické </w:t>
            </w:r>
            <w:r w:rsidR="009937E0">
              <w:rPr>
                <w:rFonts w:ascii="Arial" w:hAnsi="Arial" w:cs="Arial"/>
                <w:sz w:val="20"/>
              </w:rPr>
              <w:t>činnosti, a je</w:t>
            </w:r>
            <w:r w:rsidR="004E5BA8">
              <w:rPr>
                <w:rFonts w:ascii="Arial" w:hAnsi="Arial" w:cs="Arial"/>
                <w:sz w:val="20"/>
              </w:rPr>
              <w:t xml:space="preserve"> potřebné s nimi v tomto smyslu rovněž pracovat.</w:t>
            </w:r>
            <w:r w:rsidR="009937E0">
              <w:rPr>
                <w:rFonts w:ascii="Arial" w:hAnsi="Arial" w:cs="Arial"/>
                <w:sz w:val="20"/>
              </w:rPr>
              <w:t xml:space="preserve"> V kooperaci garant</w:t>
            </w:r>
            <w:r w:rsidR="00315169">
              <w:rPr>
                <w:rFonts w:ascii="Arial" w:hAnsi="Arial" w:cs="Arial"/>
                <w:sz w:val="20"/>
              </w:rPr>
              <w:t>a</w:t>
            </w:r>
            <w:r w:rsidR="009937E0">
              <w:rPr>
                <w:rFonts w:ascii="Arial" w:hAnsi="Arial" w:cs="Arial"/>
                <w:sz w:val="20"/>
              </w:rPr>
              <w:t xml:space="preserve"> </w:t>
            </w:r>
            <w:r w:rsidR="005C241C">
              <w:rPr>
                <w:rFonts w:ascii="Arial" w:hAnsi="Arial" w:cs="Arial"/>
                <w:sz w:val="20"/>
              </w:rPr>
              <w:t xml:space="preserve">a </w:t>
            </w:r>
            <w:r w:rsidR="009937E0">
              <w:rPr>
                <w:rFonts w:ascii="Arial" w:hAnsi="Arial" w:cs="Arial"/>
                <w:sz w:val="20"/>
              </w:rPr>
              <w:t>vedoucí</w:t>
            </w:r>
            <w:r w:rsidR="00315169">
              <w:rPr>
                <w:rFonts w:ascii="Arial" w:hAnsi="Arial" w:cs="Arial"/>
                <w:sz w:val="20"/>
              </w:rPr>
              <w:t>ho</w:t>
            </w:r>
            <w:r w:rsidR="006A37EF">
              <w:rPr>
                <w:rFonts w:ascii="Arial" w:hAnsi="Arial" w:cs="Arial"/>
                <w:sz w:val="20"/>
              </w:rPr>
              <w:t>, případně student</w:t>
            </w:r>
            <w:r w:rsidR="00315169">
              <w:rPr>
                <w:rFonts w:ascii="Arial" w:hAnsi="Arial" w:cs="Arial"/>
                <w:sz w:val="20"/>
              </w:rPr>
              <w:t>a</w:t>
            </w:r>
            <w:r w:rsidR="009937E0">
              <w:rPr>
                <w:rFonts w:ascii="Arial" w:hAnsi="Arial" w:cs="Arial"/>
                <w:sz w:val="20"/>
              </w:rPr>
              <w:t xml:space="preserve"> se </w:t>
            </w:r>
            <w:r w:rsidR="006A37EF">
              <w:rPr>
                <w:rFonts w:ascii="Arial" w:hAnsi="Arial" w:cs="Arial"/>
                <w:sz w:val="20"/>
              </w:rPr>
              <w:t xml:space="preserve">pravidelně realizují setkání, v rámci kterých dochází k úpravám či </w:t>
            </w:r>
            <w:r w:rsidR="00F31581">
              <w:rPr>
                <w:rFonts w:ascii="Arial" w:hAnsi="Arial" w:cs="Arial"/>
                <w:sz w:val="20"/>
              </w:rPr>
              <w:t xml:space="preserve">různě zaměřeným </w:t>
            </w:r>
            <w:r w:rsidR="006A37EF">
              <w:rPr>
                <w:rFonts w:ascii="Arial" w:hAnsi="Arial" w:cs="Arial"/>
                <w:sz w:val="20"/>
              </w:rPr>
              <w:t>konzultacím k tvorbě BP.</w:t>
            </w:r>
          </w:p>
          <w:p w14:paraId="417CE065" w14:textId="10097705" w:rsidR="00CE0F22" w:rsidRPr="00580A9B" w:rsidRDefault="00CE0F22" w:rsidP="005F6983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310D11BA" w14:textId="77777777" w:rsidR="00444245" w:rsidRDefault="00444245" w:rsidP="00B769CE">
      <w:pPr>
        <w:ind w:right="454"/>
        <w:rPr>
          <w:rFonts w:cs="Arial"/>
          <w:color w:val="7030A0"/>
          <w:sz w:val="32"/>
          <w:szCs w:val="32"/>
        </w:rPr>
        <w:sectPr w:rsidR="00444245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5C1529A" w14:textId="52466D82" w:rsidR="00B769CE" w:rsidRPr="00D03D96" w:rsidRDefault="00F75C3F" w:rsidP="00B769CE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  <w:r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6.) </w:t>
      </w:r>
      <w:r w:rsidR="006072F1"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Úspěšnost v přijímacím řízení </w:t>
      </w:r>
    </w:p>
    <w:p w14:paraId="6405DDDA" w14:textId="77777777" w:rsidR="002615D8" w:rsidRPr="00B05502" w:rsidRDefault="002615D8" w:rsidP="0057118F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tbl>
      <w:tblPr>
        <w:tblStyle w:val="Mkatabulky"/>
        <w:tblW w:w="9015" w:type="dxa"/>
        <w:tblLook w:val="04A0" w:firstRow="1" w:lastRow="0" w:firstColumn="1" w:lastColumn="0" w:noHBand="0" w:noVBand="1"/>
      </w:tblPr>
      <w:tblGrid>
        <w:gridCol w:w="1414"/>
        <w:gridCol w:w="1945"/>
        <w:gridCol w:w="1414"/>
        <w:gridCol w:w="1414"/>
        <w:gridCol w:w="1414"/>
        <w:gridCol w:w="1414"/>
      </w:tblGrid>
      <w:tr w:rsidR="004E7679" w:rsidRPr="004E7679" w14:paraId="02BA24EE" w14:textId="77777777" w:rsidTr="00160D7F">
        <w:trPr>
          <w:trHeight w:val="915"/>
        </w:trPr>
        <w:tc>
          <w:tcPr>
            <w:tcW w:w="1414" w:type="dxa"/>
            <w:shd w:val="clear" w:color="auto" w:fill="F7CAAC" w:themeFill="accent2" w:themeFillTint="66"/>
            <w:hideMark/>
          </w:tcPr>
          <w:p w14:paraId="30F5D7C4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945" w:type="dxa"/>
            <w:shd w:val="clear" w:color="auto" w:fill="F7CAAC" w:themeFill="accent2" w:themeFillTint="66"/>
            <w:hideMark/>
          </w:tcPr>
          <w:p w14:paraId="6263352C" w14:textId="2CA2B88E" w:rsidR="004E7679" w:rsidRPr="004E7679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Počet uchazečů </w:t>
            </w:r>
            <w:r w:rsidR="004E7679"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v přijímacím řízení</w:t>
            </w:r>
            <w:r w:rsidR="004E7679"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12FBBC74" w14:textId="22075F62" w:rsidR="004E7679" w:rsidRPr="005F6983" w:rsidRDefault="00F6108B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F6983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2017/18</w:t>
            </w:r>
            <w:r w:rsidR="004E7679" w:rsidRPr="005F6983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-3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5E7979AB" w14:textId="66511535" w:rsidR="004E7679" w:rsidRPr="005F6983" w:rsidRDefault="00F6108B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F6983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2018/19</w:t>
            </w:r>
            <w:r w:rsidR="004E7679" w:rsidRPr="005F6983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-2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3773DB70" w14:textId="77777777" w:rsidR="004E7679" w:rsidRPr="005F6983" w:rsidRDefault="00F6108B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F6983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2019/20</w:t>
            </w:r>
            <w:r w:rsidR="004E7679" w:rsidRPr="005F6983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-1</w:t>
            </w:r>
          </w:p>
          <w:p w14:paraId="753D728E" w14:textId="049CDB2C" w:rsidR="00F6108B" w:rsidRPr="005F6983" w:rsidRDefault="00F6108B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F6983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Nová akreditace</w:t>
            </w:r>
            <w:r w:rsidR="005F6983">
              <w:rPr>
                <w:rStyle w:val="Znakapoznpodarou"/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footnoteReference w:id="1"/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51609ED5" w14:textId="6F0486F7" w:rsidR="004E7679" w:rsidRPr="005F6983" w:rsidRDefault="009D4712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2020/21</w:t>
            </w:r>
          </w:p>
        </w:tc>
      </w:tr>
      <w:tr w:rsidR="004E7679" w:rsidRPr="004E7679" w14:paraId="48D65D86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3A275FE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945" w:type="dxa"/>
            <w:hideMark/>
          </w:tcPr>
          <w:p w14:paraId="1396150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7FB199A9" w14:textId="41CCC905" w:rsidR="004E7679" w:rsidRPr="004E7679" w:rsidRDefault="00F6108B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200</w:t>
            </w:r>
            <w:r w:rsidR="004E7679"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B60ECB7" w14:textId="07E1F9ED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187</w:t>
            </w:r>
          </w:p>
        </w:tc>
        <w:tc>
          <w:tcPr>
            <w:tcW w:w="1414" w:type="dxa"/>
            <w:hideMark/>
          </w:tcPr>
          <w:p w14:paraId="3066204B" w14:textId="40F2BF20" w:rsidR="004E7679" w:rsidRPr="004E7679" w:rsidRDefault="005F6983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  <w:r w:rsidR="004E7679"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8F1A1BB" w14:textId="662C2B2A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5F698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4E7679" w:rsidRPr="004E7679" w14:paraId="01C3A4E2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62CEA84E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2D1BB53E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1B04DD7F" w14:textId="1A2F9634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134</w:t>
            </w:r>
          </w:p>
        </w:tc>
        <w:tc>
          <w:tcPr>
            <w:tcW w:w="1414" w:type="dxa"/>
            <w:hideMark/>
          </w:tcPr>
          <w:p w14:paraId="24B2200A" w14:textId="7A8F2651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62</w:t>
            </w:r>
          </w:p>
        </w:tc>
        <w:tc>
          <w:tcPr>
            <w:tcW w:w="1414" w:type="dxa"/>
            <w:hideMark/>
          </w:tcPr>
          <w:p w14:paraId="6083DD5F" w14:textId="77E1BE1E" w:rsidR="004E7679" w:rsidRPr="004E7679" w:rsidRDefault="005F6983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  <w:r w:rsidR="004E7679"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DD07920" w14:textId="55A87F17" w:rsidR="004E7679" w:rsidRPr="004E7679" w:rsidRDefault="005F6983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  <w:r w:rsidR="004E7679"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5A8BBCC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499926E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13772E1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5E30DB1C" w14:textId="370A5D85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80</w:t>
            </w:r>
          </w:p>
        </w:tc>
        <w:tc>
          <w:tcPr>
            <w:tcW w:w="1414" w:type="dxa"/>
            <w:hideMark/>
          </w:tcPr>
          <w:p w14:paraId="1352B371" w14:textId="54112821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62</w:t>
            </w:r>
          </w:p>
        </w:tc>
        <w:tc>
          <w:tcPr>
            <w:tcW w:w="1414" w:type="dxa"/>
            <w:hideMark/>
          </w:tcPr>
          <w:p w14:paraId="66BAA999" w14:textId="0F9DD67D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5F698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414" w:type="dxa"/>
            <w:hideMark/>
          </w:tcPr>
          <w:p w14:paraId="22095196" w14:textId="3B25ECCA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5F698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4E7679" w:rsidRPr="004E7679" w14:paraId="4CD41DE5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3DD5537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3BEEDE4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55D24DE4" w14:textId="2B1029B4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1414" w:type="dxa"/>
            <w:hideMark/>
          </w:tcPr>
          <w:p w14:paraId="00030696" w14:textId="63CA8C19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1414" w:type="dxa"/>
            <w:hideMark/>
          </w:tcPr>
          <w:p w14:paraId="0F206B68" w14:textId="6AB892C6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5F698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414" w:type="dxa"/>
            <w:hideMark/>
          </w:tcPr>
          <w:p w14:paraId="69C53020" w14:textId="34DCFD8D" w:rsidR="004E7679" w:rsidRPr="004E7679" w:rsidRDefault="005F6983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  <w:r w:rsidR="004E7679"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54B41302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008BA95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945" w:type="dxa"/>
            <w:hideMark/>
          </w:tcPr>
          <w:p w14:paraId="08EB5B1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4811A8CB" w14:textId="7F63FC79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104</w:t>
            </w:r>
          </w:p>
        </w:tc>
        <w:tc>
          <w:tcPr>
            <w:tcW w:w="1414" w:type="dxa"/>
            <w:hideMark/>
          </w:tcPr>
          <w:p w14:paraId="68853E43" w14:textId="6DB80924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89</w:t>
            </w:r>
          </w:p>
        </w:tc>
        <w:tc>
          <w:tcPr>
            <w:tcW w:w="1414" w:type="dxa"/>
            <w:hideMark/>
          </w:tcPr>
          <w:p w14:paraId="5AB26FA6" w14:textId="6CD68389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5F698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414" w:type="dxa"/>
            <w:hideMark/>
          </w:tcPr>
          <w:p w14:paraId="0A720EF2" w14:textId="0456A10E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5F698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4E7679" w:rsidRPr="004E7679" w14:paraId="106ECBD8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1B4A1D4E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0552EA3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58EF1DC2" w14:textId="0D7C495D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1414" w:type="dxa"/>
            <w:hideMark/>
          </w:tcPr>
          <w:p w14:paraId="68559203" w14:textId="0DB69B76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1414" w:type="dxa"/>
            <w:hideMark/>
          </w:tcPr>
          <w:p w14:paraId="35CF6491" w14:textId="4715161F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5F698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414" w:type="dxa"/>
            <w:hideMark/>
          </w:tcPr>
          <w:p w14:paraId="7051E298" w14:textId="1BEB1856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5F698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4E7679" w:rsidRPr="004E7679" w14:paraId="760B3590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058EE33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55B0060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5CE43234" w14:textId="0B57AB4F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1414" w:type="dxa"/>
            <w:hideMark/>
          </w:tcPr>
          <w:p w14:paraId="3966D1CD" w14:textId="35C9D414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1414" w:type="dxa"/>
            <w:hideMark/>
          </w:tcPr>
          <w:p w14:paraId="388B884E" w14:textId="1FF4B1D6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5F698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414" w:type="dxa"/>
            <w:hideMark/>
          </w:tcPr>
          <w:p w14:paraId="5BF8E237" w14:textId="01854883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5F698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4E7679" w:rsidRPr="004E7679" w14:paraId="1F9141AE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2712D07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17D5634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704EEED6" w14:textId="5F12F9CC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1414" w:type="dxa"/>
            <w:hideMark/>
          </w:tcPr>
          <w:p w14:paraId="1F2D8998" w14:textId="2C39639D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1414" w:type="dxa"/>
            <w:hideMark/>
          </w:tcPr>
          <w:p w14:paraId="31045DD1" w14:textId="48BA340F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5F698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414" w:type="dxa"/>
            <w:hideMark/>
          </w:tcPr>
          <w:p w14:paraId="0F8FED5A" w14:textId="2A2AE676" w:rsidR="004E7679" w:rsidRPr="004E7679" w:rsidRDefault="005F6983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  <w:r w:rsidR="004E7679"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65035B5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22917B97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945" w:type="dxa"/>
            <w:hideMark/>
          </w:tcPr>
          <w:p w14:paraId="423F1F5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0AA2B530" w14:textId="1B40E284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304</w:t>
            </w:r>
          </w:p>
        </w:tc>
        <w:tc>
          <w:tcPr>
            <w:tcW w:w="1414" w:type="dxa"/>
            <w:hideMark/>
          </w:tcPr>
          <w:p w14:paraId="1F0D9EB9" w14:textId="2E7B324E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276</w:t>
            </w:r>
          </w:p>
        </w:tc>
        <w:tc>
          <w:tcPr>
            <w:tcW w:w="1414" w:type="dxa"/>
            <w:hideMark/>
          </w:tcPr>
          <w:p w14:paraId="688EE018" w14:textId="744EFF81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5F698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414" w:type="dxa"/>
            <w:hideMark/>
          </w:tcPr>
          <w:p w14:paraId="4C37DE19" w14:textId="4F6A770A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5F698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4E7679" w:rsidRPr="004E7679" w14:paraId="2368153A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1E29255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2B894F9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4DC04D45" w14:textId="78C29F9F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173</w:t>
            </w:r>
          </w:p>
        </w:tc>
        <w:tc>
          <w:tcPr>
            <w:tcW w:w="1414" w:type="dxa"/>
            <w:hideMark/>
          </w:tcPr>
          <w:p w14:paraId="656126FB" w14:textId="77C1B3A4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94</w:t>
            </w:r>
          </w:p>
        </w:tc>
        <w:tc>
          <w:tcPr>
            <w:tcW w:w="1414" w:type="dxa"/>
            <w:hideMark/>
          </w:tcPr>
          <w:p w14:paraId="5B215FFF" w14:textId="007EDDDC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5F698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414" w:type="dxa"/>
            <w:hideMark/>
          </w:tcPr>
          <w:p w14:paraId="2A6C9A4C" w14:textId="28DA38F3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5F698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4E7679" w:rsidRPr="004E7679" w14:paraId="771F4B5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6B030DB6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6F31EF6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69BB59F3" w14:textId="385C1D4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119</w:t>
            </w:r>
          </w:p>
        </w:tc>
        <w:tc>
          <w:tcPr>
            <w:tcW w:w="1414" w:type="dxa"/>
            <w:hideMark/>
          </w:tcPr>
          <w:p w14:paraId="5376BD61" w14:textId="3F770BDE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94</w:t>
            </w:r>
          </w:p>
        </w:tc>
        <w:tc>
          <w:tcPr>
            <w:tcW w:w="1414" w:type="dxa"/>
            <w:hideMark/>
          </w:tcPr>
          <w:p w14:paraId="0D4C26FB" w14:textId="346C4330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5F698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414" w:type="dxa"/>
            <w:hideMark/>
          </w:tcPr>
          <w:p w14:paraId="3D801E83" w14:textId="570C9672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5F698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4E7679" w:rsidRPr="004E7679" w14:paraId="6CEA27A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069990C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4C543C92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56A486CD" w14:textId="4A4068F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85</w:t>
            </w:r>
          </w:p>
        </w:tc>
        <w:tc>
          <w:tcPr>
            <w:tcW w:w="1414" w:type="dxa"/>
            <w:hideMark/>
          </w:tcPr>
          <w:p w14:paraId="00D4578B" w14:textId="102CD7DB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F6108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87</w:t>
            </w:r>
          </w:p>
        </w:tc>
        <w:tc>
          <w:tcPr>
            <w:tcW w:w="1414" w:type="dxa"/>
            <w:hideMark/>
          </w:tcPr>
          <w:p w14:paraId="6D2F26A4" w14:textId="5CF25CB8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5F698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414" w:type="dxa"/>
            <w:hideMark/>
          </w:tcPr>
          <w:p w14:paraId="44EA55CB" w14:textId="24594293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5F698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</w:tbl>
    <w:p w14:paraId="71130A34" w14:textId="77777777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A70F10B" w14:textId="77777777" w:rsidR="00BD4A4E" w:rsidRDefault="00BD4A4E" w:rsidP="0057118F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31DADE61" w14:textId="77777777" w:rsidR="002615D8" w:rsidRDefault="002615D8" w:rsidP="00B769CE">
      <w:pPr>
        <w:ind w:right="454"/>
        <w:rPr>
          <w:rFonts w:cs="Arial"/>
          <w:color w:val="7030A0"/>
        </w:rPr>
      </w:pPr>
    </w:p>
    <w:p w14:paraId="60E37368" w14:textId="77777777" w:rsidR="002615D8" w:rsidRDefault="002615D8" w:rsidP="00B769CE">
      <w:pPr>
        <w:ind w:right="454"/>
        <w:rPr>
          <w:rFonts w:cs="Arial"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172EAA" w:rsidRPr="0058573E" w14:paraId="6A4B265A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016E8E55" w14:textId="5F47635F" w:rsidR="00172EAA" w:rsidRPr="00EE039E" w:rsidRDefault="004F3D4B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Vyhodnocení</w:t>
            </w:r>
            <w:r w:rsidR="00172EAA" w:rsidRPr="00EE039E">
              <w:rPr>
                <w:rFonts w:ascii="Arial" w:hAnsi="Arial" w:cs="Arial"/>
                <w:b/>
                <w:sz w:val="20"/>
              </w:rPr>
              <w:t xml:space="preserve"> </w:t>
            </w:r>
            <w:r w:rsidR="005C00BE">
              <w:rPr>
                <w:rFonts w:ascii="Arial" w:hAnsi="Arial" w:cs="Arial"/>
                <w:b/>
                <w:sz w:val="20"/>
              </w:rPr>
              <w:t xml:space="preserve">míry úspěšnosti </w:t>
            </w:r>
            <w:r w:rsidR="00884D04">
              <w:rPr>
                <w:rFonts w:ascii="Arial" w:hAnsi="Arial" w:cs="Arial"/>
                <w:b/>
                <w:sz w:val="20"/>
              </w:rPr>
              <w:t xml:space="preserve">uchazečů </w:t>
            </w:r>
            <w:r w:rsidR="00172EAA" w:rsidRPr="00EE039E">
              <w:rPr>
                <w:rFonts w:ascii="Arial" w:hAnsi="Arial" w:cs="Arial"/>
                <w:b/>
                <w:sz w:val="20"/>
              </w:rPr>
              <w:t>v</w:t>
            </w:r>
            <w:r w:rsidR="00163EBD">
              <w:rPr>
                <w:rFonts w:ascii="Arial" w:hAnsi="Arial" w:cs="Arial"/>
                <w:b/>
                <w:sz w:val="20"/>
              </w:rPr>
              <w:t> přijímacím řízení</w:t>
            </w:r>
          </w:p>
          <w:p w14:paraId="09570443" w14:textId="7BA99077" w:rsidR="00172EAA" w:rsidRPr="00AC4575" w:rsidRDefault="00172EAA" w:rsidP="0057118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0C7A4B">
              <w:rPr>
                <w:rFonts w:ascii="Arial" w:hAnsi="Arial" w:cs="Arial"/>
                <w:i/>
                <w:sz w:val="16"/>
                <w:szCs w:val="16"/>
              </w:rPr>
              <w:t>popis závěrů vyvozených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 z</w:t>
            </w:r>
            <w:r w:rsidR="005C00BE">
              <w:rPr>
                <w:rFonts w:ascii="Arial" w:hAnsi="Arial" w:cs="Arial"/>
                <w:i/>
                <w:sz w:val="16"/>
                <w:szCs w:val="16"/>
              </w:rPr>
              <w:t xml:space="preserve"> dosahované 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míry úspěšnosti </w:t>
            </w:r>
            <w:r w:rsidR="0077211C">
              <w:rPr>
                <w:rFonts w:ascii="Arial" w:hAnsi="Arial" w:cs="Arial"/>
                <w:i/>
                <w:sz w:val="16"/>
                <w:szCs w:val="16"/>
              </w:rPr>
              <w:t>uchazečů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 a opatření</w:t>
            </w:r>
            <w:r w:rsidR="0057118F">
              <w:rPr>
                <w:rFonts w:ascii="Arial" w:hAnsi="Arial" w:cs="Arial"/>
                <w:i/>
                <w:sz w:val="16"/>
                <w:szCs w:val="16"/>
              </w:rPr>
              <w:t>, která byla v reakci na tyto závěry přijata</w:t>
            </w:r>
            <w:r w:rsidR="00153A98" w:rsidRPr="00153A98">
              <w:rPr>
                <w:rFonts w:ascii="Arial" w:hAnsi="Arial" w:cs="Arial"/>
                <w:i/>
                <w:sz w:val="16"/>
                <w:szCs w:val="16"/>
              </w:rPr>
              <w:t>;</w:t>
            </w:r>
            <w:r w:rsidR="005D3FB3">
              <w:rPr>
                <w:rFonts w:ascii="Arial" w:hAnsi="Arial" w:cs="Arial"/>
                <w:i/>
                <w:sz w:val="16"/>
                <w:szCs w:val="16"/>
              </w:rPr>
              <w:t xml:space="preserve"> práce s uchazeči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172EAA" w:rsidRPr="0058573E" w14:paraId="2838E9E3" w14:textId="77777777" w:rsidTr="00D03D96">
        <w:trPr>
          <w:trHeight w:val="2497"/>
        </w:trPr>
        <w:tc>
          <w:tcPr>
            <w:tcW w:w="9040" w:type="dxa"/>
          </w:tcPr>
          <w:p w14:paraId="2B903C47" w14:textId="77777777" w:rsidR="007F36F8" w:rsidRDefault="007F36F8" w:rsidP="007F36F8">
            <w:pPr>
              <w:autoSpaceDE w:val="0"/>
              <w:autoSpaceDN w:val="0"/>
              <w:adjustRightInd w:val="0"/>
              <w:jc w:val="both"/>
            </w:pPr>
          </w:p>
          <w:p w14:paraId="69BD3E47" w14:textId="19AA6178" w:rsidR="007F36F8" w:rsidRPr="00487289" w:rsidRDefault="007F36F8" w:rsidP="007F36F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t xml:space="preserve">Podmínkou přijetí ke studiu v programu </w:t>
            </w:r>
            <w:r>
              <w:t>bylo</w:t>
            </w:r>
            <w:r w:rsidRPr="00487289">
              <w:t xml:space="preserve"> dosažení úplného středního nebo úplného středního odborného vzdělání.</w:t>
            </w:r>
            <w:r>
              <w:rPr>
                <w:rFonts w:eastAsia="Calibri"/>
              </w:rPr>
              <w:t xml:space="preserve"> </w:t>
            </w:r>
            <w:r w:rsidRPr="00487289">
              <w:rPr>
                <w:rFonts w:eastAsia="Calibri"/>
              </w:rPr>
              <w:t>V rámci dalších podmínek přijetí ke studiu</w:t>
            </w:r>
            <w:r>
              <w:rPr>
                <w:rFonts w:eastAsia="Calibri"/>
              </w:rPr>
              <w:t xml:space="preserve"> bylo</w:t>
            </w:r>
            <w:r w:rsidRPr="00487289">
              <w:rPr>
                <w:rFonts w:eastAsia="Calibri"/>
              </w:rPr>
              <w:t xml:space="preserve"> vyžadováno splnění požadavků přijímacího řízení dle ustanovení fakulty pro konkrétní akademický rok. Pro tento typ bakalářského programu se </w:t>
            </w:r>
            <w:r>
              <w:rPr>
                <w:rFonts w:eastAsia="Calibri"/>
              </w:rPr>
              <w:t>jednalo</w:t>
            </w:r>
            <w:r w:rsidRPr="00487289">
              <w:rPr>
                <w:rFonts w:eastAsia="Calibri"/>
              </w:rPr>
              <w:t xml:space="preserve"> o Národní srovnávací zkoušky (NSZ) organizované společností </w:t>
            </w:r>
            <w:r w:rsidR="00BF188A" w:rsidRPr="00BF188A">
              <w:rPr>
                <w:rFonts w:eastAsia="Calibri"/>
              </w:rPr>
              <w:t>www.scio.cz, s.r.o.</w:t>
            </w:r>
            <w:r>
              <w:rPr>
                <w:rFonts w:eastAsia="Calibri"/>
              </w:rPr>
              <w:t xml:space="preserve"> (</w:t>
            </w:r>
            <w:hyperlink r:id="rId11" w:history="1">
              <w:r w:rsidRPr="00487289">
                <w:rPr>
                  <w:rStyle w:val="Hypertextovodkaz"/>
                  <w:rFonts w:eastAsia="Calibri"/>
                </w:rPr>
                <w:t>www.scio.cz</w:t>
              </w:r>
            </w:hyperlink>
            <w:r>
              <w:rPr>
                <w:rFonts w:eastAsia="Calibri"/>
              </w:rPr>
              <w:t>)</w:t>
            </w:r>
            <w:r w:rsidRPr="00487289">
              <w:rPr>
                <w:rFonts w:eastAsia="Calibri"/>
              </w:rPr>
              <w:t xml:space="preserve">, která odpovídá za průběh zkoušek, obsah testů a jejich vyhodnocování. </w:t>
            </w:r>
            <w:r>
              <w:rPr>
                <w:rFonts w:eastAsia="Calibri"/>
              </w:rPr>
              <w:t>Jedná se o</w:t>
            </w:r>
            <w:r w:rsidRPr="00487289">
              <w:rPr>
                <w:rFonts w:eastAsia="Calibri"/>
              </w:rPr>
              <w:t xml:space="preserve"> certifikované zkoušky, </w:t>
            </w:r>
            <w:r>
              <w:rPr>
                <w:rFonts w:eastAsia="Calibri"/>
              </w:rPr>
              <w:t xml:space="preserve">v rámci kterých byla zabezpečena </w:t>
            </w:r>
            <w:r w:rsidRPr="00487289">
              <w:rPr>
                <w:rFonts w:eastAsia="Calibri"/>
              </w:rPr>
              <w:t>rovnost</w:t>
            </w:r>
            <w:r>
              <w:rPr>
                <w:rFonts w:eastAsia="Calibri"/>
              </w:rPr>
              <w:t xml:space="preserve"> podmínek zúčastněných a</w:t>
            </w:r>
            <w:r w:rsidR="00BF188A">
              <w:rPr>
                <w:rFonts w:eastAsia="Calibri"/>
              </w:rPr>
              <w:t> </w:t>
            </w:r>
            <w:r>
              <w:rPr>
                <w:rFonts w:eastAsia="Calibri"/>
              </w:rPr>
              <w:t>potřebná míra</w:t>
            </w:r>
            <w:r w:rsidRPr="00487289">
              <w:rPr>
                <w:rFonts w:eastAsia="Calibri"/>
              </w:rPr>
              <w:t xml:space="preserve"> objektivit</w:t>
            </w:r>
            <w:r>
              <w:rPr>
                <w:rFonts w:eastAsia="Calibri"/>
              </w:rPr>
              <w:t>y</w:t>
            </w:r>
            <w:r w:rsidRPr="00487289">
              <w:rPr>
                <w:rFonts w:eastAsia="Calibri"/>
              </w:rPr>
              <w:t xml:space="preserve"> vyhodnocení</w:t>
            </w:r>
            <w:r>
              <w:rPr>
                <w:rFonts w:eastAsia="Calibri"/>
              </w:rPr>
              <w:t xml:space="preserve"> výsledků</w:t>
            </w:r>
            <w:r w:rsidRPr="00487289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Z tohoto pohledu hodnotíme dosaženou neúspěšnost jako reflexi připravenosti a disponibility uchazečů o studium. Dle zkušeností </w:t>
            </w:r>
            <w:r w:rsidR="000679F0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 přijatými uchazeči </w:t>
            </w:r>
            <w:r w:rsidR="00F9077A">
              <w:rPr>
                <w:rFonts w:eastAsia="Calibri"/>
              </w:rPr>
              <w:t>je možné</w:t>
            </w:r>
            <w:r>
              <w:rPr>
                <w:rFonts w:eastAsia="Calibri"/>
              </w:rPr>
              <w:t xml:space="preserve"> konstatovat, že </w:t>
            </w:r>
            <w:r w:rsidR="000679F0">
              <w:rPr>
                <w:rFonts w:eastAsia="Calibri"/>
              </w:rPr>
              <w:t>v horizontu posledních let přibývají studenti z</w:t>
            </w:r>
            <w:r w:rsidR="00D142AF">
              <w:rPr>
                <w:rFonts w:eastAsia="Calibri"/>
              </w:rPr>
              <w:t> </w:t>
            </w:r>
            <w:r w:rsidR="000679F0">
              <w:rPr>
                <w:rFonts w:eastAsia="Calibri"/>
              </w:rPr>
              <w:t>gymnázií</w:t>
            </w:r>
            <w:r w:rsidR="00D142AF">
              <w:rPr>
                <w:rFonts w:eastAsia="Calibri"/>
              </w:rPr>
              <w:t>, případně jiných středních škol</w:t>
            </w:r>
            <w:r w:rsidR="00B5527A">
              <w:rPr>
                <w:rFonts w:eastAsia="Calibri"/>
              </w:rPr>
              <w:t>, obvykle</w:t>
            </w:r>
            <w:r w:rsidR="00BF188A">
              <w:rPr>
                <w:rFonts w:eastAsia="Calibri"/>
              </w:rPr>
              <w:t xml:space="preserve"> </w:t>
            </w:r>
            <w:r w:rsidR="00D142AF">
              <w:rPr>
                <w:rFonts w:eastAsia="Calibri"/>
              </w:rPr>
              <w:t>s pedagogickým zaměřením</w:t>
            </w:r>
            <w:r w:rsidR="00BF188A">
              <w:rPr>
                <w:rFonts w:eastAsia="Calibri"/>
              </w:rPr>
              <w:t>,</w:t>
            </w:r>
            <w:r w:rsidR="000679F0">
              <w:rPr>
                <w:rFonts w:eastAsia="Calibri"/>
              </w:rPr>
              <w:t xml:space="preserve"> a zájem o studium je stabilně vysoký.</w:t>
            </w:r>
          </w:p>
          <w:p w14:paraId="6F3035B4" w14:textId="77777777" w:rsidR="00172EAA" w:rsidRDefault="00172EAA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7892205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2EAD562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8E88116" w14:textId="42DA31B4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AACDC2B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48739C8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1820923" w14:textId="5EB49409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00B2FE2" w14:textId="77777777" w:rsidR="00EF3D49" w:rsidRPr="0058573E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A49EF4E" w14:textId="77777777" w:rsidR="00172EAA" w:rsidRDefault="00172EAA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07CB64EA" w14:textId="77777777" w:rsidR="00BC5635" w:rsidRDefault="00BC5635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16FA8ADE" w14:textId="77777777" w:rsidR="00BD4A4E" w:rsidRDefault="00BD4A4E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24AE22F8" w14:textId="77777777" w:rsidR="00BD4A4E" w:rsidRDefault="00BD4A4E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4780570A" w14:textId="77777777" w:rsidR="00BD4A4E" w:rsidRDefault="00BD4A4E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  <w:sectPr w:rsidR="00BD4A4E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F8F5538" w14:textId="2FD5E6F4" w:rsidR="006072F1" w:rsidRPr="00D03D96" w:rsidRDefault="00D03D96" w:rsidP="006072F1">
      <w:pPr>
        <w:ind w:right="454"/>
        <w:rPr>
          <w:rFonts w:ascii="Arial Narrow" w:hAnsi="Arial Narrow" w:cs="Arial"/>
          <w:color w:val="7030A0"/>
          <w:sz w:val="32"/>
          <w:szCs w:val="32"/>
        </w:rPr>
      </w:pPr>
      <w:r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7.) Neúspěšnost </w:t>
      </w:r>
      <w:r w:rsidR="006072F1"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ve studiu a řádné ukončování studia</w:t>
      </w:r>
      <w:r w:rsidR="006072F1" w:rsidRPr="00D03D96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 </w:t>
      </w:r>
    </w:p>
    <w:p w14:paraId="220B7802" w14:textId="77777777" w:rsidR="00262FEA" w:rsidRPr="00E73555" w:rsidRDefault="00262FEA" w:rsidP="00262FEA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tbl>
      <w:tblPr>
        <w:tblStyle w:val="Mkatabulky"/>
        <w:tblW w:w="9036" w:type="dxa"/>
        <w:tblLook w:val="04A0" w:firstRow="1" w:lastRow="0" w:firstColumn="1" w:lastColumn="0" w:noHBand="0" w:noVBand="1"/>
      </w:tblPr>
      <w:tblGrid>
        <w:gridCol w:w="1805"/>
        <w:gridCol w:w="406"/>
        <w:gridCol w:w="2179"/>
        <w:gridCol w:w="1272"/>
        <w:gridCol w:w="1125"/>
        <w:gridCol w:w="1125"/>
        <w:gridCol w:w="1124"/>
      </w:tblGrid>
      <w:tr w:rsidR="00D03D96" w:rsidRPr="00A33C10" w14:paraId="1D29E7E2" w14:textId="77777777" w:rsidTr="00160D7F">
        <w:trPr>
          <w:trHeight w:val="405"/>
        </w:trPr>
        <w:tc>
          <w:tcPr>
            <w:tcW w:w="4390" w:type="dxa"/>
            <w:gridSpan w:val="3"/>
            <w:shd w:val="clear" w:color="auto" w:fill="F7CAAC" w:themeFill="accent2" w:themeFillTint="66"/>
            <w:hideMark/>
          </w:tcPr>
          <w:p w14:paraId="23C361FE" w14:textId="48F6C309" w:rsidR="00D03D96" w:rsidRPr="00A33C10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Míra studijní neúspěšnosti</w:t>
            </w:r>
            <w:r w:rsidR="00C8013E" w:rsidRPr="00A33C1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 %</w:t>
            </w:r>
            <w:r w:rsidRPr="00A33C10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272" w:type="dxa"/>
            <w:shd w:val="clear" w:color="auto" w:fill="F7CAAC" w:themeFill="accent2" w:themeFillTint="66"/>
            <w:hideMark/>
          </w:tcPr>
          <w:p w14:paraId="19931DAD" w14:textId="7FD84E01" w:rsidR="00D03D96" w:rsidRPr="00A33C10" w:rsidRDefault="005F552F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2017/18</w:t>
            </w:r>
            <w:r w:rsidR="00D03D96" w:rsidRPr="00A33C1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-3</w:t>
            </w:r>
          </w:p>
        </w:tc>
        <w:tc>
          <w:tcPr>
            <w:tcW w:w="1125" w:type="dxa"/>
            <w:shd w:val="clear" w:color="auto" w:fill="F7CAAC" w:themeFill="accent2" w:themeFillTint="66"/>
            <w:hideMark/>
          </w:tcPr>
          <w:p w14:paraId="3BE62581" w14:textId="467D9FFB" w:rsidR="00D03D96" w:rsidRPr="00A33C10" w:rsidRDefault="0056270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2018/19</w:t>
            </w:r>
            <w:r w:rsidR="00D03D96" w:rsidRPr="00A33C1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-2</w:t>
            </w:r>
          </w:p>
        </w:tc>
        <w:tc>
          <w:tcPr>
            <w:tcW w:w="1125" w:type="dxa"/>
            <w:shd w:val="clear" w:color="auto" w:fill="F7CAAC" w:themeFill="accent2" w:themeFillTint="66"/>
            <w:hideMark/>
          </w:tcPr>
          <w:p w14:paraId="662B0C43" w14:textId="10BB9247" w:rsidR="00D03D96" w:rsidRPr="005F6983" w:rsidRDefault="009D4712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2019/20</w:t>
            </w:r>
            <w:r w:rsidR="00D03D96" w:rsidRPr="005F6983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-1</w:t>
            </w:r>
          </w:p>
          <w:p w14:paraId="07398D6C" w14:textId="6427C6D7" w:rsidR="00562709" w:rsidRPr="005F6983" w:rsidRDefault="0056270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F6983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Nová akreditace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45F32D9E" w14:textId="42A54EBB" w:rsidR="00D03D96" w:rsidRPr="005F6983" w:rsidRDefault="009D4712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2020/21</w:t>
            </w:r>
          </w:p>
        </w:tc>
      </w:tr>
      <w:tr w:rsidR="00D03D96" w:rsidRPr="00A33C10" w14:paraId="70331512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6BB188A3" w14:textId="19A5A3AA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 roce studia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14D3D69E" w14:textId="77777777" w:rsidR="00D03D96" w:rsidRPr="00A33C10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1DDD398D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4AF59B02" w14:textId="2E6D21ED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 (18%)</w:t>
            </w:r>
          </w:p>
        </w:tc>
        <w:tc>
          <w:tcPr>
            <w:tcW w:w="1125" w:type="dxa"/>
            <w:hideMark/>
          </w:tcPr>
          <w:p w14:paraId="4B486BD3" w14:textId="06AA88B4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 (18%)</w:t>
            </w:r>
          </w:p>
        </w:tc>
        <w:tc>
          <w:tcPr>
            <w:tcW w:w="1125" w:type="dxa"/>
            <w:hideMark/>
          </w:tcPr>
          <w:p w14:paraId="345D5E29" w14:textId="140D91FD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4" w:type="dxa"/>
            <w:hideMark/>
          </w:tcPr>
          <w:p w14:paraId="7CF222EF" w14:textId="67A64776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A33C10" w14:paraId="703D15F8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72BC4341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3B6D0E39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61C7730D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3B95AB77" w14:textId="303EB868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 (9%)</w:t>
            </w:r>
          </w:p>
        </w:tc>
        <w:tc>
          <w:tcPr>
            <w:tcW w:w="1125" w:type="dxa"/>
            <w:hideMark/>
          </w:tcPr>
          <w:p w14:paraId="77DFC3BA" w14:textId="44DD5A73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 (3%)</w:t>
            </w:r>
          </w:p>
        </w:tc>
        <w:tc>
          <w:tcPr>
            <w:tcW w:w="1125" w:type="dxa"/>
            <w:hideMark/>
          </w:tcPr>
          <w:p w14:paraId="5E64AC0E" w14:textId="71106EAD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4" w:type="dxa"/>
            <w:hideMark/>
          </w:tcPr>
          <w:p w14:paraId="57298E18" w14:textId="1E72E9DF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A33C10" w14:paraId="1ACC7F3C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7280B078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4DFEE2A7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464A12A2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22B9B542" w14:textId="71354CF0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12</w:t>
            </w:r>
            <w:r w:rsidR="00D07CB6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(14%)</w:t>
            </w:r>
          </w:p>
        </w:tc>
        <w:tc>
          <w:tcPr>
            <w:tcW w:w="1125" w:type="dxa"/>
            <w:hideMark/>
          </w:tcPr>
          <w:p w14:paraId="496B67BD" w14:textId="7B650971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</w:t>
            </w:r>
            <w:r w:rsidR="00D07CB6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(11%)</w:t>
            </w:r>
          </w:p>
        </w:tc>
        <w:tc>
          <w:tcPr>
            <w:tcW w:w="1125" w:type="dxa"/>
            <w:hideMark/>
          </w:tcPr>
          <w:p w14:paraId="3877916E" w14:textId="3982CFC7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4" w:type="dxa"/>
            <w:hideMark/>
          </w:tcPr>
          <w:p w14:paraId="5E1305A5" w14:textId="6A69CEDF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A33C10" w14:paraId="1DE09C36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7F76813F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2. roce studia</w:t>
            </w:r>
          </w:p>
          <w:p w14:paraId="3239D0AD" w14:textId="523B448E" w:rsidR="00C8013E" w:rsidRPr="00A33C10" w:rsidRDefault="0058794E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(součet 1. a 2. roku</w:t>
            </w:r>
            <w:r w:rsidR="00C8013E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6F07594E" w14:textId="77777777" w:rsidR="00D03D96" w:rsidRPr="00A33C10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07FA0B16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1E880750" w14:textId="24D58741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13</w:t>
            </w:r>
            <w:r w:rsidR="00D07CB6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(25%)</w:t>
            </w:r>
          </w:p>
        </w:tc>
        <w:tc>
          <w:tcPr>
            <w:tcW w:w="1125" w:type="dxa"/>
            <w:hideMark/>
          </w:tcPr>
          <w:p w14:paraId="638D4401" w14:textId="078552A7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  <w:r w:rsidR="00D07CB6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(31%)</w:t>
            </w:r>
          </w:p>
        </w:tc>
        <w:tc>
          <w:tcPr>
            <w:tcW w:w="1125" w:type="dxa"/>
            <w:hideMark/>
          </w:tcPr>
          <w:p w14:paraId="3D76C031" w14:textId="78322916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4" w:type="dxa"/>
            <w:hideMark/>
          </w:tcPr>
          <w:p w14:paraId="0FB7EBE0" w14:textId="375F164C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A33C10" w14:paraId="6A583125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4CD5810F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35C4F431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FD8CA2D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1AD0FA0A" w14:textId="2EB28A07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  <w:r w:rsidR="00D07CB6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(21%)</w:t>
            </w:r>
          </w:p>
        </w:tc>
        <w:tc>
          <w:tcPr>
            <w:tcW w:w="1125" w:type="dxa"/>
            <w:hideMark/>
          </w:tcPr>
          <w:p w14:paraId="5E15155E" w14:textId="1265F7FA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  <w:r w:rsidR="00D07CB6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(14%)</w:t>
            </w:r>
          </w:p>
        </w:tc>
        <w:tc>
          <w:tcPr>
            <w:tcW w:w="1125" w:type="dxa"/>
            <w:hideMark/>
          </w:tcPr>
          <w:p w14:paraId="69E198C7" w14:textId="55E72B43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4" w:type="dxa"/>
            <w:hideMark/>
          </w:tcPr>
          <w:p w14:paraId="0EAEFE23" w14:textId="20739863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A33C10" w14:paraId="44DC123F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54624DA1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5A48F69F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3C2A297F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3886D104" w14:textId="6CE6E598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20</w:t>
            </w:r>
            <w:r w:rsidR="00D07CB6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(24%)</w:t>
            </w:r>
          </w:p>
        </w:tc>
        <w:tc>
          <w:tcPr>
            <w:tcW w:w="1125" w:type="dxa"/>
            <w:hideMark/>
          </w:tcPr>
          <w:p w14:paraId="270D652A" w14:textId="1F8F191F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21</w:t>
            </w:r>
            <w:r w:rsidR="00D07CB6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(24%)</w:t>
            </w:r>
          </w:p>
        </w:tc>
        <w:tc>
          <w:tcPr>
            <w:tcW w:w="1125" w:type="dxa"/>
            <w:hideMark/>
          </w:tcPr>
          <w:p w14:paraId="47EEC683" w14:textId="0DA9C8C9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4" w:type="dxa"/>
            <w:hideMark/>
          </w:tcPr>
          <w:p w14:paraId="2E4269A8" w14:textId="4588910C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A33C10" w14:paraId="36F284D0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49B4C7EA" w14:textId="686962EC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3. roce studia</w:t>
            </w:r>
            <w:r w:rsidR="0058794E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 a 3. roku</w:t>
            </w:r>
            <w:r w:rsidR="00C8013E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37662B5C" w14:textId="77777777" w:rsidR="00D03D96" w:rsidRPr="00A33C10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659A299C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663B208F" w14:textId="7102E5C3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15</w:t>
            </w:r>
            <w:r w:rsidR="00D07CB6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(29%)</w:t>
            </w:r>
          </w:p>
        </w:tc>
        <w:tc>
          <w:tcPr>
            <w:tcW w:w="1125" w:type="dxa"/>
            <w:hideMark/>
          </w:tcPr>
          <w:p w14:paraId="055CF474" w14:textId="710FD90D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  <w:r w:rsidR="00D07CB6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(31%)</w:t>
            </w:r>
          </w:p>
        </w:tc>
        <w:tc>
          <w:tcPr>
            <w:tcW w:w="1125" w:type="dxa"/>
            <w:hideMark/>
          </w:tcPr>
          <w:p w14:paraId="5A1ACC33" w14:textId="233164E2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4" w:type="dxa"/>
            <w:hideMark/>
          </w:tcPr>
          <w:p w14:paraId="511893FF" w14:textId="38F7FEAE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A33C10" w14:paraId="5158A02A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10DDFDFA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2F650E34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2DEA513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426FAEFB" w14:textId="17355943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  <w:r w:rsidR="00D07CB6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(24%)</w:t>
            </w:r>
          </w:p>
        </w:tc>
        <w:tc>
          <w:tcPr>
            <w:tcW w:w="1125" w:type="dxa"/>
            <w:hideMark/>
          </w:tcPr>
          <w:p w14:paraId="5198AE4C" w14:textId="74AE16B5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</w:t>
            </w:r>
            <w:r w:rsidR="00D07CB6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(17%)</w:t>
            </w:r>
          </w:p>
        </w:tc>
        <w:tc>
          <w:tcPr>
            <w:tcW w:w="1125" w:type="dxa"/>
            <w:hideMark/>
          </w:tcPr>
          <w:p w14:paraId="69636EA7" w14:textId="1CF2251E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4" w:type="dxa"/>
            <w:hideMark/>
          </w:tcPr>
          <w:p w14:paraId="2698DCBA" w14:textId="1086A374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A33C10" w14:paraId="7EB73C59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500547DE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75A2FCF7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08CF9076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1DE5B4BE" w14:textId="55AA26DF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23</w:t>
            </w:r>
            <w:r w:rsidR="00D07CB6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(27%)</w:t>
            </w:r>
          </w:p>
        </w:tc>
        <w:tc>
          <w:tcPr>
            <w:tcW w:w="1125" w:type="dxa"/>
            <w:hideMark/>
          </w:tcPr>
          <w:p w14:paraId="1053A781" w14:textId="7BA2226F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22</w:t>
            </w:r>
            <w:r w:rsidR="00D07CB6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(25%)</w:t>
            </w:r>
          </w:p>
        </w:tc>
        <w:tc>
          <w:tcPr>
            <w:tcW w:w="1125" w:type="dxa"/>
            <w:hideMark/>
          </w:tcPr>
          <w:p w14:paraId="744DC877" w14:textId="18394B6C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4" w:type="dxa"/>
            <w:hideMark/>
          </w:tcPr>
          <w:p w14:paraId="67107DCE" w14:textId="690F1D23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A33C10" w14:paraId="231EFA90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56930D7A" w14:textId="62759FD0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4. roce studia</w:t>
            </w:r>
            <w:r w:rsidR="0058794E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2., 3. a 4. roku</w:t>
            </w:r>
            <w:r w:rsidR="00C8013E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6278F7EE" w14:textId="77777777" w:rsidR="00D03D96" w:rsidRPr="00A33C10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55CC53E7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1ABBBB15" w14:textId="5A4244F3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  <w:r w:rsidR="00D07CB6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(31%)</w:t>
            </w:r>
          </w:p>
        </w:tc>
        <w:tc>
          <w:tcPr>
            <w:tcW w:w="1125" w:type="dxa"/>
            <w:hideMark/>
          </w:tcPr>
          <w:p w14:paraId="2F04D944" w14:textId="08AD626D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5" w:type="dxa"/>
            <w:hideMark/>
          </w:tcPr>
          <w:p w14:paraId="680FC7DD" w14:textId="03DDBCAF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4" w:type="dxa"/>
            <w:hideMark/>
          </w:tcPr>
          <w:p w14:paraId="40735209" w14:textId="6C9C2770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A33C10" w14:paraId="18E350D1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767F313D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0890E394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39776654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349D7BE2" w14:textId="2D1D191E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  <w:r w:rsidR="00D07CB6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(26%)</w:t>
            </w:r>
          </w:p>
        </w:tc>
        <w:tc>
          <w:tcPr>
            <w:tcW w:w="1125" w:type="dxa"/>
            <w:hideMark/>
          </w:tcPr>
          <w:p w14:paraId="18A65F00" w14:textId="7A869EC7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5" w:type="dxa"/>
            <w:hideMark/>
          </w:tcPr>
          <w:p w14:paraId="41974AEE" w14:textId="3DA1F7C9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4" w:type="dxa"/>
            <w:hideMark/>
          </w:tcPr>
          <w:p w14:paraId="642274AF" w14:textId="09ABBCDB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A33C10" w14:paraId="28905BA1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63A02356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11788A0A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8545568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365D6454" w14:textId="2F69259A" w:rsidR="00D03D96" w:rsidRPr="00A33C10" w:rsidRDefault="006266A6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25</w:t>
            </w:r>
            <w:r w:rsidR="00D07CB6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(29%)</w:t>
            </w:r>
          </w:p>
        </w:tc>
        <w:tc>
          <w:tcPr>
            <w:tcW w:w="1125" w:type="dxa"/>
            <w:hideMark/>
          </w:tcPr>
          <w:p w14:paraId="37DEB36C" w14:textId="785F7116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5" w:type="dxa"/>
            <w:hideMark/>
          </w:tcPr>
          <w:p w14:paraId="759605F5" w14:textId="1C78C114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4" w:type="dxa"/>
            <w:hideMark/>
          </w:tcPr>
          <w:p w14:paraId="176F6C09" w14:textId="5F93D37C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A33C10" w14:paraId="5373DE08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4517F878" w14:textId="2C3298A5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5. roce studia</w:t>
            </w:r>
            <w:r w:rsidR="0058794E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2., 3., 4. a 5. roku</w:t>
            </w:r>
            <w:r w:rsidR="00C8013E"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43A3EA49" w14:textId="77777777" w:rsidR="00D03D96" w:rsidRPr="00A33C10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025FD26F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31188C9F" w14:textId="4525373B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5" w:type="dxa"/>
            <w:hideMark/>
          </w:tcPr>
          <w:p w14:paraId="15D76E42" w14:textId="3FC49D96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5" w:type="dxa"/>
            <w:hideMark/>
          </w:tcPr>
          <w:p w14:paraId="04AD90D4" w14:textId="74DE6472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4" w:type="dxa"/>
            <w:hideMark/>
          </w:tcPr>
          <w:p w14:paraId="1199C6FF" w14:textId="12C06B45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A33C10" w14:paraId="5896B118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1F19B7FE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38B45202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78BADC2F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339DDF86" w14:textId="7ADFE14C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5" w:type="dxa"/>
            <w:hideMark/>
          </w:tcPr>
          <w:p w14:paraId="4A94F99C" w14:textId="79D31964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5" w:type="dxa"/>
            <w:hideMark/>
          </w:tcPr>
          <w:p w14:paraId="5038BF05" w14:textId="32820A0A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4" w:type="dxa"/>
            <w:hideMark/>
          </w:tcPr>
          <w:p w14:paraId="2C050B7E" w14:textId="41C7ED16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A33C10" w14:paraId="1FC998D7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2814DB22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43277307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B74BEEA" w14:textId="77777777" w:rsidR="00D03D96" w:rsidRPr="00A33C10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28CCFC03" w14:textId="2DDF3B76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5" w:type="dxa"/>
            <w:hideMark/>
          </w:tcPr>
          <w:p w14:paraId="5AECD33C" w14:textId="67F8E8DE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5" w:type="dxa"/>
            <w:hideMark/>
          </w:tcPr>
          <w:p w14:paraId="4A707DF6" w14:textId="530A8608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24" w:type="dxa"/>
            <w:hideMark/>
          </w:tcPr>
          <w:p w14:paraId="589D260D" w14:textId="55C4C4A3" w:rsidR="00D03D96" w:rsidRPr="00A33C10" w:rsidRDefault="009D4712" w:rsidP="009D471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</w:tbl>
    <w:p w14:paraId="6E2DCC11" w14:textId="6FC27D1F" w:rsidR="00BE0780" w:rsidRDefault="00BE0780" w:rsidP="00986A97">
      <w:pPr>
        <w:rPr>
          <w:sz w:val="16"/>
          <w:szCs w:val="16"/>
        </w:rPr>
      </w:pPr>
      <w:r>
        <w:rPr>
          <w:sz w:val="16"/>
          <w:szCs w:val="16"/>
        </w:rPr>
        <w:t xml:space="preserve">Poznámka: </w:t>
      </w:r>
      <w:r w:rsidR="00B60471" w:rsidRPr="00B60471">
        <w:rPr>
          <w:sz w:val="16"/>
          <w:szCs w:val="16"/>
        </w:rPr>
        <w:t xml:space="preserve">data </w:t>
      </w:r>
      <w:r w:rsidR="00B60471">
        <w:rPr>
          <w:sz w:val="16"/>
          <w:szCs w:val="16"/>
        </w:rPr>
        <w:t xml:space="preserve">čerpat </w:t>
      </w:r>
      <w:r w:rsidR="00B60471" w:rsidRPr="00B60471">
        <w:rPr>
          <w:sz w:val="16"/>
          <w:szCs w:val="16"/>
        </w:rPr>
        <w:t xml:space="preserve">z Portálu, </w:t>
      </w:r>
      <w:r w:rsidR="00DE6FBD">
        <w:rPr>
          <w:sz w:val="16"/>
          <w:szCs w:val="16"/>
        </w:rPr>
        <w:t xml:space="preserve">záložky IS/STAG, </w:t>
      </w:r>
      <w:r w:rsidR="00B60471" w:rsidRPr="00B60471">
        <w:rPr>
          <w:sz w:val="16"/>
          <w:szCs w:val="16"/>
        </w:rPr>
        <w:t xml:space="preserve">tabulky – Prostupnost studiem. </w:t>
      </w:r>
      <w:r w:rsidR="00B60471">
        <w:rPr>
          <w:sz w:val="16"/>
          <w:szCs w:val="16"/>
        </w:rPr>
        <w:t>P</w:t>
      </w:r>
      <w:r w:rsidR="00B60471" w:rsidRPr="00B60471">
        <w:rPr>
          <w:sz w:val="16"/>
          <w:szCs w:val="16"/>
        </w:rPr>
        <w:t>oužívat data bez 0 ročníku (= ti studenti, kteří se zapsali do studia, ale zanechali ještě před zápisem do matriky, tj. do 31.10.)</w:t>
      </w:r>
      <w:r w:rsidR="00B60471">
        <w:rPr>
          <w:sz w:val="16"/>
          <w:szCs w:val="16"/>
        </w:rPr>
        <w:t>. Kumulativní počty.</w:t>
      </w:r>
      <w:r w:rsidR="00DE6FBD">
        <w:rPr>
          <w:sz w:val="16"/>
          <w:szCs w:val="16"/>
        </w:rPr>
        <w:t xml:space="preserve"> </w:t>
      </w:r>
      <w:r w:rsidR="00DE6FBD" w:rsidRPr="00DE6FBD">
        <w:rPr>
          <w:sz w:val="16"/>
          <w:szCs w:val="16"/>
        </w:rPr>
        <w:t>Při výpočtu je ve jmenovateli vždy použita hodnota počtu zapsaných studentů do 1. ročníku.</w:t>
      </w:r>
    </w:p>
    <w:p w14:paraId="6096714B" w14:textId="72F9A4A2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A</w:t>
      </w:r>
      <w:r>
        <w:rPr>
          <w:sz w:val="16"/>
          <w:szCs w:val="16"/>
          <w:vertAlign w:val="subscript"/>
        </w:rPr>
        <w:t>9</w:t>
      </w:r>
      <w:r w:rsidR="00986A97">
        <w:rPr>
          <w:sz w:val="16"/>
          <w:szCs w:val="16"/>
        </w:rPr>
        <w:t xml:space="preserve"> ZV</w:t>
      </w:r>
      <w:r w:rsidR="00986A97">
        <w:rPr>
          <w:rFonts w:cs="Arial"/>
          <w:sz w:val="16"/>
          <w:szCs w:val="16"/>
        </w:rPr>
        <w:t>H UTB.</w:t>
      </w:r>
    </w:p>
    <w:p w14:paraId="587839C1" w14:textId="41722E63" w:rsidR="004835DA" w:rsidRDefault="004835DA" w:rsidP="00262FEA">
      <w:pPr>
        <w:pStyle w:val="Bezmezer"/>
        <w:ind w:right="283"/>
        <w:rPr>
          <w:rFonts w:cs="Arial"/>
          <w:color w:val="7030A0"/>
          <w:sz w:val="32"/>
          <w:szCs w:val="32"/>
        </w:rPr>
      </w:pPr>
    </w:p>
    <w:p w14:paraId="40E13790" w14:textId="1E596F6F" w:rsidR="0046767D" w:rsidRPr="00691411" w:rsidRDefault="0046767D" w:rsidP="0046767D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t>7a) Míra řádného ukončování studia</w:t>
      </w:r>
      <w:r w:rsidRPr="00691411"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7E2B2CD5" w14:textId="77777777" w:rsidR="00E73555" w:rsidRDefault="00E73555" w:rsidP="00262FEA">
      <w:pPr>
        <w:pStyle w:val="Bezmezer"/>
        <w:ind w:right="283"/>
        <w:rPr>
          <w:rFonts w:ascii="Arial" w:hAnsi="Arial" w:cs="Arial"/>
          <w:color w:val="000000" w:themeColor="text1"/>
          <w:sz w:val="20"/>
        </w:rPr>
      </w:pPr>
    </w:p>
    <w:tbl>
      <w:tblPr>
        <w:tblStyle w:val="Mkatabulky"/>
        <w:tblW w:w="9106" w:type="dxa"/>
        <w:tblLook w:val="04A0" w:firstRow="1" w:lastRow="0" w:firstColumn="1" w:lastColumn="0" w:noHBand="0" w:noVBand="1"/>
      </w:tblPr>
      <w:tblGrid>
        <w:gridCol w:w="1864"/>
        <w:gridCol w:w="1054"/>
        <w:gridCol w:w="1366"/>
        <w:gridCol w:w="1205"/>
        <w:gridCol w:w="1206"/>
        <w:gridCol w:w="1205"/>
        <w:gridCol w:w="1206"/>
      </w:tblGrid>
      <w:tr w:rsidR="00D03D96" w:rsidRPr="00D03D96" w14:paraId="73FDC665" w14:textId="77777777" w:rsidTr="001A3EEB">
        <w:trPr>
          <w:trHeight w:val="397"/>
        </w:trPr>
        <w:tc>
          <w:tcPr>
            <w:tcW w:w="4284" w:type="dxa"/>
            <w:gridSpan w:val="3"/>
            <w:shd w:val="clear" w:color="auto" w:fill="F7CAAC" w:themeFill="accent2" w:themeFillTint="66"/>
            <w:hideMark/>
          </w:tcPr>
          <w:p w14:paraId="0F0D4198" w14:textId="289930BB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Míra řádného ukončování studia</w:t>
            </w:r>
            <w:r w:rsidR="00C8013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 %</w:t>
            </w: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205" w:type="dxa"/>
            <w:shd w:val="clear" w:color="auto" w:fill="F7CAAC" w:themeFill="accent2" w:themeFillTint="66"/>
            <w:hideMark/>
          </w:tcPr>
          <w:p w14:paraId="0A9A0B2F" w14:textId="637E9060" w:rsidR="00D03D96" w:rsidRPr="00D03D96" w:rsidRDefault="00D07CB6" w:rsidP="001A3EEB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2017/18</w:t>
            </w:r>
            <w:r w:rsidR="00D03D96"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-3</w:t>
            </w:r>
          </w:p>
        </w:tc>
        <w:tc>
          <w:tcPr>
            <w:tcW w:w="1206" w:type="dxa"/>
            <w:shd w:val="clear" w:color="auto" w:fill="F7CAAC" w:themeFill="accent2" w:themeFillTint="66"/>
            <w:hideMark/>
          </w:tcPr>
          <w:p w14:paraId="52ABCEEF" w14:textId="03BAA7A9" w:rsidR="00D03D96" w:rsidRPr="00D03D96" w:rsidRDefault="00D07CB6" w:rsidP="001A3EEB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2018/19</w:t>
            </w:r>
            <w:r w:rsidR="00D03D96"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-2</w:t>
            </w:r>
          </w:p>
        </w:tc>
        <w:tc>
          <w:tcPr>
            <w:tcW w:w="1205" w:type="dxa"/>
            <w:shd w:val="clear" w:color="auto" w:fill="F7CAAC" w:themeFill="accent2" w:themeFillTint="66"/>
            <w:hideMark/>
          </w:tcPr>
          <w:p w14:paraId="52343563" w14:textId="133EE055" w:rsidR="00D03D96" w:rsidRPr="005F6983" w:rsidRDefault="001A3EEB" w:rsidP="001A3EEB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2019/20</w:t>
            </w:r>
            <w:r w:rsidR="00D03D96" w:rsidRPr="005F6983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  <w:p w14:paraId="242E7DE5" w14:textId="49E47C82" w:rsidR="00D07CB6" w:rsidRPr="00D03D96" w:rsidRDefault="00D07CB6" w:rsidP="001A3EEB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F6983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Nová akreditace</w:t>
            </w:r>
          </w:p>
        </w:tc>
        <w:tc>
          <w:tcPr>
            <w:tcW w:w="1206" w:type="dxa"/>
            <w:shd w:val="clear" w:color="auto" w:fill="F7CAAC" w:themeFill="accent2" w:themeFillTint="66"/>
            <w:hideMark/>
          </w:tcPr>
          <w:p w14:paraId="26A07037" w14:textId="224C8288" w:rsidR="00D03D96" w:rsidRPr="00D03D96" w:rsidRDefault="001A3EEB" w:rsidP="001A3EEB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2020/21</w:t>
            </w:r>
          </w:p>
        </w:tc>
      </w:tr>
      <w:tr w:rsidR="00D03D96" w:rsidRPr="00D03D96" w14:paraId="1370517E" w14:textId="77777777" w:rsidTr="001A3EEB">
        <w:trPr>
          <w:trHeight w:val="397"/>
        </w:trPr>
        <w:tc>
          <w:tcPr>
            <w:tcW w:w="1864" w:type="dxa"/>
            <w:vMerge w:val="restart"/>
            <w:hideMark/>
          </w:tcPr>
          <w:p w14:paraId="69B0F76A" w14:textId="25DD3E7C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</w:t>
            </w:r>
            <w:r w:rsidR="007451A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ardní době, bez přerušení studií</w:t>
            </w:r>
          </w:p>
        </w:tc>
        <w:tc>
          <w:tcPr>
            <w:tcW w:w="1054" w:type="dxa"/>
            <w:vMerge w:val="restart"/>
            <w:textDirection w:val="btLr"/>
            <w:hideMark/>
          </w:tcPr>
          <w:p w14:paraId="45109EE9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6" w:type="dxa"/>
            <w:hideMark/>
          </w:tcPr>
          <w:p w14:paraId="29AD1E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05" w:type="dxa"/>
            <w:hideMark/>
          </w:tcPr>
          <w:p w14:paraId="71805D05" w14:textId="54F71AB7" w:rsidR="00D03D96" w:rsidRPr="00D03D96" w:rsidRDefault="00D07CB6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29</w:t>
            </w:r>
            <w:r w:rsid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(57%)</w:t>
            </w:r>
          </w:p>
        </w:tc>
        <w:tc>
          <w:tcPr>
            <w:tcW w:w="1206" w:type="dxa"/>
            <w:hideMark/>
          </w:tcPr>
          <w:p w14:paraId="647D8366" w14:textId="26C8CAC1" w:rsidR="00D03D96" w:rsidRPr="00D03D96" w:rsidRDefault="00D07CB6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27</w:t>
            </w:r>
            <w:r w:rsid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(53%)</w:t>
            </w:r>
          </w:p>
        </w:tc>
        <w:tc>
          <w:tcPr>
            <w:tcW w:w="1205" w:type="dxa"/>
            <w:hideMark/>
          </w:tcPr>
          <w:p w14:paraId="3E26C030" w14:textId="001713A7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206" w:type="dxa"/>
            <w:hideMark/>
          </w:tcPr>
          <w:p w14:paraId="6FA7CCFF" w14:textId="1059905D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D03D96" w14:paraId="57DACA33" w14:textId="77777777" w:rsidTr="001A3EEB">
        <w:trPr>
          <w:trHeight w:val="397"/>
        </w:trPr>
        <w:tc>
          <w:tcPr>
            <w:tcW w:w="1864" w:type="dxa"/>
            <w:vMerge/>
            <w:hideMark/>
          </w:tcPr>
          <w:p w14:paraId="56F3162E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4" w:type="dxa"/>
            <w:vMerge/>
            <w:hideMark/>
          </w:tcPr>
          <w:p w14:paraId="46A6C085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6" w:type="dxa"/>
            <w:hideMark/>
          </w:tcPr>
          <w:p w14:paraId="0634980B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05" w:type="dxa"/>
            <w:hideMark/>
          </w:tcPr>
          <w:p w14:paraId="2AB99CCA" w14:textId="5703F715" w:rsidR="00D03D96" w:rsidRPr="00D03D96" w:rsidRDefault="00D07CB6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19</w:t>
            </w:r>
            <w:r w:rsid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(56%)</w:t>
            </w:r>
          </w:p>
        </w:tc>
        <w:tc>
          <w:tcPr>
            <w:tcW w:w="1206" w:type="dxa"/>
            <w:hideMark/>
          </w:tcPr>
          <w:p w14:paraId="2DC0AD1A" w14:textId="4E2ACA12" w:rsidR="00D03D96" w:rsidRPr="00D03D96" w:rsidRDefault="00D07CB6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22</w:t>
            </w:r>
            <w:r w:rsid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(61%)</w:t>
            </w:r>
          </w:p>
        </w:tc>
        <w:tc>
          <w:tcPr>
            <w:tcW w:w="1205" w:type="dxa"/>
            <w:hideMark/>
          </w:tcPr>
          <w:p w14:paraId="53BD8F5E" w14:textId="5A96FC50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206" w:type="dxa"/>
            <w:hideMark/>
          </w:tcPr>
          <w:p w14:paraId="2A31E995" w14:textId="6D5A78DA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D03D96" w14:paraId="4CDEA87B" w14:textId="77777777" w:rsidTr="001A3EEB">
        <w:trPr>
          <w:trHeight w:val="397"/>
        </w:trPr>
        <w:tc>
          <w:tcPr>
            <w:tcW w:w="1864" w:type="dxa"/>
            <w:vMerge/>
            <w:hideMark/>
          </w:tcPr>
          <w:p w14:paraId="7F8BF4E5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4" w:type="dxa"/>
            <w:vMerge/>
            <w:hideMark/>
          </w:tcPr>
          <w:p w14:paraId="373EE46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6" w:type="dxa"/>
            <w:hideMark/>
          </w:tcPr>
          <w:p w14:paraId="02CC72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05" w:type="dxa"/>
            <w:hideMark/>
          </w:tcPr>
          <w:p w14:paraId="7859E4FE" w14:textId="42DB43B3" w:rsidR="00D03D96" w:rsidRPr="00D03D96" w:rsidRDefault="00D07CB6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48</w:t>
            </w:r>
            <w:r w:rsid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(56%)</w:t>
            </w:r>
          </w:p>
        </w:tc>
        <w:tc>
          <w:tcPr>
            <w:tcW w:w="1206" w:type="dxa"/>
            <w:hideMark/>
          </w:tcPr>
          <w:p w14:paraId="2BB2D08C" w14:textId="70C0F148" w:rsidR="00D03D96" w:rsidRPr="00D03D96" w:rsidRDefault="00D07CB6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49</w:t>
            </w:r>
            <w:r w:rsid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(56%)</w:t>
            </w:r>
          </w:p>
        </w:tc>
        <w:tc>
          <w:tcPr>
            <w:tcW w:w="1205" w:type="dxa"/>
            <w:hideMark/>
          </w:tcPr>
          <w:p w14:paraId="05F76766" w14:textId="34F54D65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206" w:type="dxa"/>
            <w:hideMark/>
          </w:tcPr>
          <w:p w14:paraId="7F46740A" w14:textId="41A6E772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D03D96" w14:paraId="3141B266" w14:textId="77777777" w:rsidTr="001A3EEB">
        <w:trPr>
          <w:trHeight w:val="397"/>
        </w:trPr>
        <w:tc>
          <w:tcPr>
            <w:tcW w:w="1864" w:type="dxa"/>
            <w:vMerge w:val="restart"/>
            <w:hideMark/>
          </w:tcPr>
          <w:p w14:paraId="14F25279" w14:textId="0714808C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standardní době + 1 rok</w:t>
            </w:r>
          </w:p>
        </w:tc>
        <w:tc>
          <w:tcPr>
            <w:tcW w:w="1054" w:type="dxa"/>
            <w:vMerge w:val="restart"/>
            <w:textDirection w:val="btLr"/>
            <w:hideMark/>
          </w:tcPr>
          <w:p w14:paraId="2F52B2F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6" w:type="dxa"/>
            <w:hideMark/>
          </w:tcPr>
          <w:p w14:paraId="12A9753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05" w:type="dxa"/>
            <w:hideMark/>
          </w:tcPr>
          <w:p w14:paraId="0A03A37E" w14:textId="3B09CC64" w:rsidR="00D03D96" w:rsidRPr="00D03D96" w:rsidRDefault="00D07CB6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33</w:t>
            </w:r>
            <w:r w:rsid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(65%)</w:t>
            </w:r>
          </w:p>
        </w:tc>
        <w:tc>
          <w:tcPr>
            <w:tcW w:w="1206" w:type="dxa"/>
            <w:hideMark/>
          </w:tcPr>
          <w:p w14:paraId="48A3D5B1" w14:textId="01F2F937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205" w:type="dxa"/>
            <w:hideMark/>
          </w:tcPr>
          <w:p w14:paraId="5049B4A0" w14:textId="614F6122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206" w:type="dxa"/>
            <w:hideMark/>
          </w:tcPr>
          <w:p w14:paraId="36A34959" w14:textId="3D4E515C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D03D96" w14:paraId="24199E94" w14:textId="77777777" w:rsidTr="001A3EEB">
        <w:trPr>
          <w:trHeight w:val="397"/>
        </w:trPr>
        <w:tc>
          <w:tcPr>
            <w:tcW w:w="1864" w:type="dxa"/>
            <w:vMerge/>
            <w:hideMark/>
          </w:tcPr>
          <w:p w14:paraId="4065CF7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4" w:type="dxa"/>
            <w:vMerge/>
            <w:hideMark/>
          </w:tcPr>
          <w:p w14:paraId="1CD3FA7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6" w:type="dxa"/>
            <w:hideMark/>
          </w:tcPr>
          <w:p w14:paraId="0B3C8DF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05" w:type="dxa"/>
            <w:hideMark/>
          </w:tcPr>
          <w:p w14:paraId="2D1ECAF8" w14:textId="00941882" w:rsidR="00D03D96" w:rsidRPr="00D03D96" w:rsidRDefault="00D07CB6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22</w:t>
            </w:r>
            <w:r w:rsid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(65%)</w:t>
            </w:r>
          </w:p>
        </w:tc>
        <w:tc>
          <w:tcPr>
            <w:tcW w:w="1206" w:type="dxa"/>
            <w:hideMark/>
          </w:tcPr>
          <w:p w14:paraId="115D5334" w14:textId="4C7CDDC9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205" w:type="dxa"/>
            <w:hideMark/>
          </w:tcPr>
          <w:p w14:paraId="444DB3D4" w14:textId="6D554873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206" w:type="dxa"/>
            <w:hideMark/>
          </w:tcPr>
          <w:p w14:paraId="73F89FDC" w14:textId="7BC966AC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D03D96" w14:paraId="1A19CC6D" w14:textId="77777777" w:rsidTr="001A3EEB">
        <w:trPr>
          <w:trHeight w:val="397"/>
        </w:trPr>
        <w:tc>
          <w:tcPr>
            <w:tcW w:w="1864" w:type="dxa"/>
            <w:vMerge/>
            <w:hideMark/>
          </w:tcPr>
          <w:p w14:paraId="05E55D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4" w:type="dxa"/>
            <w:vMerge/>
            <w:hideMark/>
          </w:tcPr>
          <w:p w14:paraId="4B49406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6" w:type="dxa"/>
            <w:hideMark/>
          </w:tcPr>
          <w:p w14:paraId="543859C0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05" w:type="dxa"/>
            <w:hideMark/>
          </w:tcPr>
          <w:p w14:paraId="10D80CA5" w14:textId="7874E146" w:rsidR="00D03D96" w:rsidRPr="00D03D96" w:rsidRDefault="00D07CB6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55</w:t>
            </w:r>
            <w:r w:rsidR="00A33C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(65%)</w:t>
            </w:r>
          </w:p>
        </w:tc>
        <w:tc>
          <w:tcPr>
            <w:tcW w:w="1206" w:type="dxa"/>
            <w:hideMark/>
          </w:tcPr>
          <w:p w14:paraId="4B69CD03" w14:textId="36F31FF5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205" w:type="dxa"/>
            <w:hideMark/>
          </w:tcPr>
          <w:p w14:paraId="34EAD956" w14:textId="281DD8A4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206" w:type="dxa"/>
            <w:hideMark/>
          </w:tcPr>
          <w:p w14:paraId="30A08BA3" w14:textId="1C0CCEDE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D03D96" w14:paraId="32E2EE7F" w14:textId="77777777" w:rsidTr="001A3EEB">
        <w:trPr>
          <w:trHeight w:val="397"/>
        </w:trPr>
        <w:tc>
          <w:tcPr>
            <w:tcW w:w="1864" w:type="dxa"/>
            <w:vMerge w:val="restart"/>
            <w:hideMark/>
          </w:tcPr>
          <w:p w14:paraId="6AC42DC3" w14:textId="4F1EB99A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standardní době + 2 roky</w:t>
            </w:r>
          </w:p>
        </w:tc>
        <w:tc>
          <w:tcPr>
            <w:tcW w:w="1054" w:type="dxa"/>
            <w:vMerge w:val="restart"/>
            <w:textDirection w:val="btLr"/>
            <w:hideMark/>
          </w:tcPr>
          <w:p w14:paraId="031C8C94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6" w:type="dxa"/>
            <w:hideMark/>
          </w:tcPr>
          <w:p w14:paraId="7949AB1B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05" w:type="dxa"/>
            <w:hideMark/>
          </w:tcPr>
          <w:p w14:paraId="1A36247F" w14:textId="3268D279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206" w:type="dxa"/>
            <w:hideMark/>
          </w:tcPr>
          <w:p w14:paraId="2A22E618" w14:textId="7A5F2BCB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205" w:type="dxa"/>
            <w:hideMark/>
          </w:tcPr>
          <w:p w14:paraId="17E1E4E9" w14:textId="302001A9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206" w:type="dxa"/>
            <w:hideMark/>
          </w:tcPr>
          <w:p w14:paraId="50178F57" w14:textId="56EC6E0F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D03D96" w14:paraId="2A08611D" w14:textId="77777777" w:rsidTr="001A3EEB">
        <w:trPr>
          <w:trHeight w:val="397"/>
        </w:trPr>
        <w:tc>
          <w:tcPr>
            <w:tcW w:w="1864" w:type="dxa"/>
            <w:vMerge/>
            <w:hideMark/>
          </w:tcPr>
          <w:p w14:paraId="46E45B9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4" w:type="dxa"/>
            <w:vMerge/>
            <w:hideMark/>
          </w:tcPr>
          <w:p w14:paraId="4199DD4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6" w:type="dxa"/>
            <w:hideMark/>
          </w:tcPr>
          <w:p w14:paraId="46CB0CE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05" w:type="dxa"/>
            <w:hideMark/>
          </w:tcPr>
          <w:p w14:paraId="76BB4D36" w14:textId="47472218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206" w:type="dxa"/>
            <w:hideMark/>
          </w:tcPr>
          <w:p w14:paraId="0A8E1984" w14:textId="0EF3DB19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205" w:type="dxa"/>
            <w:hideMark/>
          </w:tcPr>
          <w:p w14:paraId="08758B0A" w14:textId="3C290288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206" w:type="dxa"/>
            <w:hideMark/>
          </w:tcPr>
          <w:p w14:paraId="2063A6F2" w14:textId="0C52FAF1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D03D96" w:rsidRPr="00D03D96" w14:paraId="49D2E983" w14:textId="77777777" w:rsidTr="001A3EEB">
        <w:trPr>
          <w:trHeight w:val="397"/>
        </w:trPr>
        <w:tc>
          <w:tcPr>
            <w:tcW w:w="1864" w:type="dxa"/>
            <w:vMerge/>
            <w:hideMark/>
          </w:tcPr>
          <w:p w14:paraId="1E826F2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4" w:type="dxa"/>
            <w:vMerge/>
            <w:hideMark/>
          </w:tcPr>
          <w:p w14:paraId="0CEEE7F0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6" w:type="dxa"/>
            <w:hideMark/>
          </w:tcPr>
          <w:p w14:paraId="4444A194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05" w:type="dxa"/>
            <w:hideMark/>
          </w:tcPr>
          <w:p w14:paraId="17F777DF" w14:textId="6671B9BA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206" w:type="dxa"/>
            <w:hideMark/>
          </w:tcPr>
          <w:p w14:paraId="0BBE55F8" w14:textId="33EF0E08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205" w:type="dxa"/>
            <w:hideMark/>
          </w:tcPr>
          <w:p w14:paraId="1FF4C82A" w14:textId="74FA0D3D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206" w:type="dxa"/>
            <w:hideMark/>
          </w:tcPr>
          <w:p w14:paraId="0CAFA829" w14:textId="37DAD02D" w:rsidR="00D03D96" w:rsidRPr="00D03D96" w:rsidRDefault="001A3EEB" w:rsidP="001A3EEB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</w:tbl>
    <w:p w14:paraId="7B25ABA2" w14:textId="05F0262A" w:rsidR="007F6624" w:rsidRDefault="007F6624" w:rsidP="00986A97">
      <w:pPr>
        <w:rPr>
          <w:sz w:val="16"/>
          <w:szCs w:val="16"/>
        </w:rPr>
      </w:pPr>
      <w:r>
        <w:rPr>
          <w:sz w:val="16"/>
          <w:szCs w:val="16"/>
        </w:rPr>
        <w:t xml:space="preserve">Poznámka: </w:t>
      </w:r>
      <w:r w:rsidRPr="00B60471">
        <w:rPr>
          <w:sz w:val="16"/>
          <w:szCs w:val="16"/>
        </w:rPr>
        <w:t xml:space="preserve">data </w:t>
      </w:r>
      <w:r>
        <w:rPr>
          <w:sz w:val="16"/>
          <w:szCs w:val="16"/>
        </w:rPr>
        <w:t xml:space="preserve">čerpat </w:t>
      </w:r>
      <w:r w:rsidRPr="00B60471">
        <w:rPr>
          <w:sz w:val="16"/>
          <w:szCs w:val="16"/>
        </w:rPr>
        <w:t xml:space="preserve">z Portálu, </w:t>
      </w:r>
      <w:r w:rsidR="00DE6FBD">
        <w:rPr>
          <w:sz w:val="16"/>
          <w:szCs w:val="16"/>
        </w:rPr>
        <w:t xml:space="preserve">záložky IS/STAG, </w:t>
      </w:r>
      <w:r w:rsidRPr="00B60471">
        <w:rPr>
          <w:sz w:val="16"/>
          <w:szCs w:val="16"/>
        </w:rPr>
        <w:t>tabulky – Prostupnost studiem.</w:t>
      </w:r>
    </w:p>
    <w:p w14:paraId="2F680FCB" w14:textId="64AA7A60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 xml:space="preserve">Navazuje na indikátor </w:t>
      </w:r>
      <w:r w:rsidR="00E4296B">
        <w:rPr>
          <w:sz w:val="16"/>
          <w:szCs w:val="16"/>
        </w:rPr>
        <w:t>A</w:t>
      </w:r>
      <w:r w:rsidR="00E4296B">
        <w:rPr>
          <w:sz w:val="16"/>
          <w:szCs w:val="16"/>
          <w:vertAlign w:val="subscript"/>
        </w:rPr>
        <w:t>7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677C6D02" w14:textId="62387B30" w:rsidR="00E73555" w:rsidRDefault="00E73555" w:rsidP="00800A19">
      <w:pPr>
        <w:pStyle w:val="Bezmezer"/>
        <w:spacing w:after="120"/>
        <w:ind w:right="284"/>
        <w:rPr>
          <w:rFonts w:ascii="Arial" w:hAnsi="Arial" w:cs="Arial"/>
          <w:color w:val="000000" w:themeColor="text1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5C00BE" w:rsidRPr="0058573E" w14:paraId="132D210A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73F0E96F" w14:textId="77777777" w:rsidR="00B125F6" w:rsidRDefault="004F3D4B" w:rsidP="00B125F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Vyhodnocení</w:t>
            </w:r>
            <w:r w:rsidR="005B27B9">
              <w:rPr>
                <w:rFonts w:ascii="Arial" w:hAnsi="Arial" w:cs="Arial"/>
                <w:b/>
                <w:sz w:val="20"/>
              </w:rPr>
              <w:t xml:space="preserve">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míry </w:t>
            </w:r>
            <w:r w:rsidR="0011589C">
              <w:rPr>
                <w:rFonts w:ascii="Arial" w:hAnsi="Arial" w:cs="Arial"/>
                <w:b/>
                <w:sz w:val="20"/>
              </w:rPr>
              <w:t xml:space="preserve">neúspěšnosti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ve studiu </w:t>
            </w:r>
            <w:r w:rsidR="0011589C">
              <w:rPr>
                <w:rFonts w:ascii="Arial" w:hAnsi="Arial" w:cs="Arial"/>
                <w:b/>
                <w:sz w:val="20"/>
              </w:rPr>
              <w:t xml:space="preserve">a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míry </w:t>
            </w:r>
            <w:r w:rsidR="0011589C">
              <w:rPr>
                <w:rFonts w:ascii="Arial" w:hAnsi="Arial" w:cs="Arial"/>
                <w:b/>
                <w:sz w:val="20"/>
              </w:rPr>
              <w:t>řádného ukončování studia</w:t>
            </w:r>
            <w:r w:rsidR="00884D04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59970F27" w14:textId="7C3840B4" w:rsidR="005C00BE" w:rsidRPr="00AC4575" w:rsidRDefault="00262FEA" w:rsidP="00B125F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závěrů vyvozených z dosahované míry studijní neúspěšnosti a míry řádného ukončování studia a popis opatření, která byla v reakci na tyto závěry přijata)</w:t>
            </w:r>
          </w:p>
        </w:tc>
      </w:tr>
      <w:tr w:rsidR="005C00BE" w:rsidRPr="0058573E" w14:paraId="0A83293E" w14:textId="77777777" w:rsidTr="00D03D96">
        <w:trPr>
          <w:trHeight w:val="2178"/>
        </w:trPr>
        <w:tc>
          <w:tcPr>
            <w:tcW w:w="9040" w:type="dxa"/>
          </w:tcPr>
          <w:p w14:paraId="397BE4B2" w14:textId="77777777" w:rsidR="005C00BE" w:rsidRDefault="005C00BE" w:rsidP="00C23F18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  <w:p w14:paraId="4A16D70E" w14:textId="55A4357C" w:rsidR="00F26E71" w:rsidRDefault="008E4CE5" w:rsidP="006A37EF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Neúspěšnost v</w:t>
            </w:r>
            <w:r w:rsidR="00903893">
              <w:rPr>
                <w:rFonts w:ascii="Arial" w:hAnsi="Arial" w:cs="Arial"/>
                <w:sz w:val="20"/>
              </w:rPr>
              <w:t>e studiu a m</w:t>
            </w:r>
            <w:r>
              <w:rPr>
                <w:rFonts w:ascii="Arial" w:hAnsi="Arial" w:cs="Arial"/>
                <w:sz w:val="20"/>
              </w:rPr>
              <w:t xml:space="preserve">íra řádného ukončování studia </w:t>
            </w:r>
            <w:r w:rsidR="005D02DC">
              <w:rPr>
                <w:rFonts w:ascii="Arial" w:hAnsi="Arial" w:cs="Arial"/>
                <w:sz w:val="20"/>
              </w:rPr>
              <w:t xml:space="preserve">je </w:t>
            </w:r>
            <w:r w:rsidR="00763AD0">
              <w:rPr>
                <w:rFonts w:ascii="Arial" w:hAnsi="Arial" w:cs="Arial"/>
                <w:sz w:val="20"/>
              </w:rPr>
              <w:t>odraz</w:t>
            </w:r>
            <w:r w:rsidR="00106114">
              <w:rPr>
                <w:rFonts w:ascii="Arial" w:hAnsi="Arial" w:cs="Arial"/>
                <w:sz w:val="20"/>
              </w:rPr>
              <w:t>em celkových</w:t>
            </w:r>
            <w:r w:rsidR="00763AD0">
              <w:rPr>
                <w:rFonts w:ascii="Arial" w:hAnsi="Arial" w:cs="Arial"/>
                <w:sz w:val="20"/>
              </w:rPr>
              <w:t xml:space="preserve"> schopností a</w:t>
            </w:r>
            <w:r w:rsidR="00324D44">
              <w:rPr>
                <w:rFonts w:ascii="Arial" w:hAnsi="Arial" w:cs="Arial"/>
                <w:sz w:val="20"/>
              </w:rPr>
              <w:t> </w:t>
            </w:r>
            <w:r w:rsidR="00763AD0">
              <w:rPr>
                <w:rFonts w:ascii="Arial" w:hAnsi="Arial" w:cs="Arial"/>
                <w:sz w:val="20"/>
              </w:rPr>
              <w:t xml:space="preserve">připravenosti </w:t>
            </w:r>
            <w:r w:rsidR="00C23F18">
              <w:rPr>
                <w:rFonts w:ascii="Arial" w:hAnsi="Arial" w:cs="Arial"/>
                <w:sz w:val="20"/>
              </w:rPr>
              <w:t>posluchačů</w:t>
            </w:r>
            <w:r w:rsidR="00763AD0">
              <w:rPr>
                <w:rFonts w:ascii="Arial" w:hAnsi="Arial" w:cs="Arial"/>
                <w:sz w:val="20"/>
              </w:rPr>
              <w:t xml:space="preserve"> pro </w:t>
            </w:r>
            <w:r w:rsidR="005E1CF6">
              <w:rPr>
                <w:rFonts w:ascii="Arial" w:hAnsi="Arial" w:cs="Arial"/>
                <w:sz w:val="20"/>
              </w:rPr>
              <w:t>studium v rámci daného</w:t>
            </w:r>
            <w:r w:rsidR="00763AD0">
              <w:rPr>
                <w:rFonts w:ascii="Arial" w:hAnsi="Arial" w:cs="Arial"/>
                <w:sz w:val="20"/>
              </w:rPr>
              <w:t xml:space="preserve"> pedagogické</w:t>
            </w:r>
            <w:r w:rsidR="005E1CF6">
              <w:rPr>
                <w:rFonts w:ascii="Arial" w:hAnsi="Arial" w:cs="Arial"/>
                <w:sz w:val="20"/>
              </w:rPr>
              <w:t>ho</w:t>
            </w:r>
            <w:r w:rsidR="00763AD0">
              <w:rPr>
                <w:rFonts w:ascii="Arial" w:hAnsi="Arial" w:cs="Arial"/>
                <w:sz w:val="20"/>
              </w:rPr>
              <w:t xml:space="preserve"> zaměření</w:t>
            </w:r>
            <w:r w:rsidR="00C23F18">
              <w:rPr>
                <w:rFonts w:ascii="Arial" w:hAnsi="Arial" w:cs="Arial"/>
                <w:sz w:val="20"/>
              </w:rPr>
              <w:t xml:space="preserve">, </w:t>
            </w:r>
            <w:r w:rsidR="00106114">
              <w:rPr>
                <w:rFonts w:ascii="Arial" w:hAnsi="Arial" w:cs="Arial"/>
                <w:sz w:val="20"/>
              </w:rPr>
              <w:t>bezpochyby i</w:t>
            </w:r>
            <w:r w:rsidR="00324D44">
              <w:rPr>
                <w:rFonts w:ascii="Arial" w:hAnsi="Arial" w:cs="Arial"/>
                <w:sz w:val="20"/>
              </w:rPr>
              <w:t> </w:t>
            </w:r>
            <w:r w:rsidR="00C23F18">
              <w:rPr>
                <w:rFonts w:ascii="Arial" w:hAnsi="Arial" w:cs="Arial"/>
                <w:sz w:val="20"/>
              </w:rPr>
              <w:t xml:space="preserve">jejich představ, </w:t>
            </w:r>
            <w:r w:rsidR="00106114">
              <w:rPr>
                <w:rFonts w:ascii="Arial" w:hAnsi="Arial" w:cs="Arial"/>
                <w:sz w:val="20"/>
              </w:rPr>
              <w:t xml:space="preserve">očekávání, </w:t>
            </w:r>
            <w:r w:rsidR="00C23F18">
              <w:rPr>
                <w:rFonts w:ascii="Arial" w:hAnsi="Arial" w:cs="Arial"/>
                <w:sz w:val="20"/>
              </w:rPr>
              <w:t>přístupu a životních perspektiv</w:t>
            </w:r>
            <w:r w:rsidR="00FA524B">
              <w:rPr>
                <w:rFonts w:ascii="Arial" w:hAnsi="Arial" w:cs="Arial"/>
                <w:sz w:val="20"/>
              </w:rPr>
              <w:t>, r</w:t>
            </w:r>
            <w:r w:rsidR="00466555">
              <w:rPr>
                <w:rFonts w:ascii="Arial" w:hAnsi="Arial" w:cs="Arial"/>
                <w:sz w:val="20"/>
              </w:rPr>
              <w:t>ovněž jejich životních okolností, v případě UM</w:t>
            </w:r>
            <w:r w:rsidR="00106114">
              <w:rPr>
                <w:rFonts w:ascii="Arial" w:hAnsi="Arial" w:cs="Arial"/>
                <w:sz w:val="20"/>
              </w:rPr>
              <w:t xml:space="preserve">Š je to především </w:t>
            </w:r>
            <w:r w:rsidR="005D02DC">
              <w:rPr>
                <w:rFonts w:ascii="Arial" w:hAnsi="Arial" w:cs="Arial"/>
                <w:sz w:val="20"/>
              </w:rPr>
              <w:t>(</w:t>
            </w:r>
            <w:r w:rsidR="00B07858">
              <w:rPr>
                <w:rFonts w:ascii="Arial" w:hAnsi="Arial" w:cs="Arial"/>
                <w:sz w:val="20"/>
              </w:rPr>
              <w:t>u studentek</w:t>
            </w:r>
            <w:r w:rsidR="00466555">
              <w:rPr>
                <w:rFonts w:ascii="Arial" w:hAnsi="Arial" w:cs="Arial"/>
                <w:sz w:val="20"/>
              </w:rPr>
              <w:t xml:space="preserve"> kombinované formy</w:t>
            </w:r>
            <w:r w:rsidR="005D02DC">
              <w:rPr>
                <w:rFonts w:ascii="Arial" w:hAnsi="Arial" w:cs="Arial"/>
                <w:sz w:val="20"/>
              </w:rPr>
              <w:t>)</w:t>
            </w:r>
            <w:r w:rsidR="00466555">
              <w:rPr>
                <w:rFonts w:ascii="Arial" w:hAnsi="Arial" w:cs="Arial"/>
                <w:sz w:val="20"/>
              </w:rPr>
              <w:t xml:space="preserve"> odchod na RD/MD. </w:t>
            </w:r>
            <w:r w:rsidR="005E1CF6">
              <w:rPr>
                <w:rFonts w:ascii="Arial" w:hAnsi="Arial" w:cs="Arial"/>
                <w:sz w:val="20"/>
              </w:rPr>
              <w:t>Neúspěšnost ve studiu</w:t>
            </w:r>
            <w:r w:rsidR="00C23F18">
              <w:rPr>
                <w:rFonts w:ascii="Arial" w:hAnsi="Arial" w:cs="Arial"/>
                <w:sz w:val="20"/>
              </w:rPr>
              <w:t xml:space="preserve"> se soustřeďuje </w:t>
            </w:r>
            <w:r w:rsidR="00B07858">
              <w:rPr>
                <w:rFonts w:ascii="Arial" w:hAnsi="Arial" w:cs="Arial"/>
                <w:sz w:val="20"/>
              </w:rPr>
              <w:t xml:space="preserve">převážně </w:t>
            </w:r>
            <w:r w:rsidR="00C23F18">
              <w:rPr>
                <w:rFonts w:ascii="Arial" w:hAnsi="Arial" w:cs="Arial"/>
                <w:sz w:val="20"/>
              </w:rPr>
              <w:t xml:space="preserve">do první třetiny studia, kdy se vynořuje </w:t>
            </w:r>
            <w:r w:rsidR="00B07858">
              <w:rPr>
                <w:rFonts w:ascii="Arial" w:hAnsi="Arial" w:cs="Arial"/>
                <w:sz w:val="20"/>
              </w:rPr>
              <w:t xml:space="preserve">kontrast </w:t>
            </w:r>
            <w:r w:rsidR="00C23F18">
              <w:rPr>
                <w:rFonts w:ascii="Arial" w:hAnsi="Arial" w:cs="Arial"/>
                <w:sz w:val="20"/>
              </w:rPr>
              <w:t>mezi realitou studia a možnostmi</w:t>
            </w:r>
            <w:r w:rsidR="00106114">
              <w:rPr>
                <w:rFonts w:ascii="Arial" w:hAnsi="Arial" w:cs="Arial"/>
                <w:sz w:val="20"/>
              </w:rPr>
              <w:t xml:space="preserve"> samotného</w:t>
            </w:r>
            <w:r w:rsidR="00C23F18">
              <w:rPr>
                <w:rFonts w:ascii="Arial" w:hAnsi="Arial" w:cs="Arial"/>
                <w:sz w:val="20"/>
              </w:rPr>
              <w:t xml:space="preserve"> posluchače</w:t>
            </w:r>
            <w:r w:rsidR="00F9077A">
              <w:rPr>
                <w:rFonts w:ascii="Arial" w:hAnsi="Arial" w:cs="Arial"/>
                <w:sz w:val="20"/>
              </w:rPr>
              <w:t>, co</w:t>
            </w:r>
            <w:r w:rsidR="005F6983">
              <w:rPr>
                <w:rFonts w:ascii="Arial" w:hAnsi="Arial" w:cs="Arial"/>
                <w:sz w:val="20"/>
              </w:rPr>
              <w:t>ž</w:t>
            </w:r>
            <w:r w:rsidR="00F9077A">
              <w:rPr>
                <w:rFonts w:ascii="Arial" w:hAnsi="Arial" w:cs="Arial"/>
                <w:sz w:val="20"/>
              </w:rPr>
              <w:t xml:space="preserve"> lze hodnotit jako přirozený proces</w:t>
            </w:r>
            <w:r w:rsidR="00855ABF">
              <w:rPr>
                <w:rFonts w:ascii="Arial" w:hAnsi="Arial" w:cs="Arial"/>
                <w:sz w:val="20"/>
              </w:rPr>
              <w:t xml:space="preserve"> a reakci aktérů studia</w:t>
            </w:r>
            <w:r w:rsidR="00C23F18">
              <w:rPr>
                <w:rFonts w:ascii="Arial" w:hAnsi="Arial" w:cs="Arial"/>
                <w:sz w:val="20"/>
              </w:rPr>
              <w:t>.</w:t>
            </w:r>
          </w:p>
          <w:p w14:paraId="694505C1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7FABCDE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5593641" w14:textId="77777777" w:rsidR="00F26E71" w:rsidRPr="0058573E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1E6CCA2E" w14:textId="77777777" w:rsidR="003371F2" w:rsidRDefault="003371F2" w:rsidP="002D2CDC">
      <w:pPr>
        <w:ind w:right="454"/>
        <w:rPr>
          <w:rFonts w:cs="Arial"/>
          <w:b/>
          <w:color w:val="7030A0"/>
          <w:sz w:val="24"/>
          <w:szCs w:val="24"/>
        </w:rPr>
      </w:pPr>
    </w:p>
    <w:p w14:paraId="1EF9DC5E" w14:textId="77777777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1199DF7" w14:textId="77777777" w:rsidR="00EF678F" w:rsidRDefault="00EF678F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64049DF3" w14:textId="2D006556" w:rsidR="0021568F" w:rsidRDefault="00160D7F" w:rsidP="003D0633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t>Část 8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.) </w:t>
      </w:r>
      <w:r w:rsidR="0021568F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 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>N</w:t>
      </w:r>
      <w:r w:rsidR="0021568F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ezaměstnanost </w:t>
      </w:r>
      <w:r w:rsidR="0021568F" w:rsidRPr="00C23F18">
        <w:rPr>
          <w:rFonts w:cs="Arial"/>
          <w:b/>
          <w:color w:val="C45911" w:themeColor="accent2" w:themeShade="BF"/>
          <w:sz w:val="32"/>
          <w:szCs w:val="32"/>
        </w:rPr>
        <w:t>absolventů</w:t>
      </w:r>
      <w:r w:rsidR="005156B2" w:rsidRPr="00C23F18">
        <w:rPr>
          <w:rFonts w:cs="Arial"/>
          <w:b/>
          <w:color w:val="C45911" w:themeColor="accent2" w:themeShade="BF"/>
          <w:sz w:val="32"/>
          <w:szCs w:val="32"/>
        </w:rPr>
        <w:t xml:space="preserve"> </w:t>
      </w:r>
    </w:p>
    <w:p w14:paraId="033C6DA3" w14:textId="77777777" w:rsidR="00D92ED3" w:rsidRDefault="00D92ED3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49F75E06" w14:textId="77777777" w:rsidR="00CA19BF" w:rsidRDefault="00CA19B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tbl>
      <w:tblPr>
        <w:tblStyle w:val="Mkatabulky"/>
        <w:tblW w:w="8983" w:type="dxa"/>
        <w:tblLook w:val="04A0" w:firstRow="1" w:lastRow="0" w:firstColumn="1" w:lastColumn="0" w:noHBand="0" w:noVBand="1"/>
      </w:tblPr>
      <w:tblGrid>
        <w:gridCol w:w="2922"/>
        <w:gridCol w:w="1392"/>
        <w:gridCol w:w="1200"/>
        <w:gridCol w:w="1417"/>
        <w:gridCol w:w="2052"/>
      </w:tblGrid>
      <w:tr w:rsidR="00D03D96" w:rsidRPr="00D03D96" w14:paraId="05F02EB4" w14:textId="77777777" w:rsidTr="00160D7F">
        <w:trPr>
          <w:trHeight w:val="224"/>
        </w:trPr>
        <w:tc>
          <w:tcPr>
            <w:tcW w:w="2922" w:type="dxa"/>
            <w:shd w:val="clear" w:color="auto" w:fill="F7CAAC" w:themeFill="accent2" w:themeFillTint="66"/>
            <w:hideMark/>
          </w:tcPr>
          <w:p w14:paraId="1BD1859D" w14:textId="77777777" w:rsidR="00D03D96" w:rsidRPr="00D92ED3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92ED3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Uplatnění absolventů</w:t>
            </w:r>
          </w:p>
        </w:tc>
        <w:tc>
          <w:tcPr>
            <w:tcW w:w="1392" w:type="dxa"/>
            <w:shd w:val="clear" w:color="auto" w:fill="F7CAAC" w:themeFill="accent2" w:themeFillTint="66"/>
            <w:hideMark/>
          </w:tcPr>
          <w:p w14:paraId="4FFF8AE9" w14:textId="069EB763" w:rsidR="00D03D96" w:rsidRPr="00D92ED3" w:rsidRDefault="00293D98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92ED3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207/18</w:t>
            </w:r>
            <w:r w:rsidR="00D03D96" w:rsidRPr="00D92ED3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-3</w:t>
            </w:r>
          </w:p>
        </w:tc>
        <w:tc>
          <w:tcPr>
            <w:tcW w:w="1200" w:type="dxa"/>
            <w:shd w:val="clear" w:color="auto" w:fill="F7CAAC" w:themeFill="accent2" w:themeFillTint="66"/>
            <w:hideMark/>
          </w:tcPr>
          <w:p w14:paraId="1980F34D" w14:textId="4DF3DA48" w:rsidR="00D03D96" w:rsidRPr="00D92ED3" w:rsidRDefault="00293D98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92ED3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2018/19</w:t>
            </w:r>
            <w:r w:rsidR="00D03D96" w:rsidRPr="00D92ED3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-2</w:t>
            </w:r>
          </w:p>
        </w:tc>
        <w:tc>
          <w:tcPr>
            <w:tcW w:w="1417" w:type="dxa"/>
            <w:shd w:val="clear" w:color="auto" w:fill="F7CAAC" w:themeFill="accent2" w:themeFillTint="66"/>
            <w:hideMark/>
          </w:tcPr>
          <w:p w14:paraId="03027E9C" w14:textId="36BE585D" w:rsidR="00D03D96" w:rsidRPr="00D92ED3" w:rsidRDefault="00293D98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92ED3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2019/20</w:t>
            </w:r>
            <w:r w:rsidR="00D03D96" w:rsidRPr="00D92ED3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-1</w:t>
            </w:r>
          </w:p>
        </w:tc>
        <w:tc>
          <w:tcPr>
            <w:tcW w:w="2052" w:type="dxa"/>
            <w:shd w:val="clear" w:color="auto" w:fill="F7CAAC" w:themeFill="accent2" w:themeFillTint="66"/>
            <w:hideMark/>
          </w:tcPr>
          <w:p w14:paraId="11BFCB8A" w14:textId="04A3D6E2" w:rsidR="00D03D96" w:rsidRPr="00D92ED3" w:rsidRDefault="00293D98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92ED3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2020/21</w:t>
            </w:r>
          </w:p>
        </w:tc>
      </w:tr>
      <w:tr w:rsidR="00D92ED3" w:rsidRPr="00D03D96" w14:paraId="51B050CB" w14:textId="77777777" w:rsidTr="00D03D96">
        <w:trPr>
          <w:trHeight w:val="368"/>
        </w:trPr>
        <w:tc>
          <w:tcPr>
            <w:tcW w:w="2922" w:type="dxa"/>
            <w:hideMark/>
          </w:tcPr>
          <w:p w14:paraId="6A3C5108" w14:textId="77777777" w:rsidR="00D92ED3" w:rsidRPr="00D92ED3" w:rsidRDefault="00D92ED3" w:rsidP="00D92ED3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92ED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nezaměstnaných absolventů evidovaných na Úřadu práce k 30. 4. </w:t>
            </w:r>
          </w:p>
        </w:tc>
        <w:tc>
          <w:tcPr>
            <w:tcW w:w="1392" w:type="dxa"/>
            <w:hideMark/>
          </w:tcPr>
          <w:p w14:paraId="26FD8F1A" w14:textId="3307DC68" w:rsidR="00D92ED3" w:rsidRPr="00D92ED3" w:rsidRDefault="00D92ED3" w:rsidP="00D92ED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92ED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200" w:type="dxa"/>
            <w:hideMark/>
          </w:tcPr>
          <w:p w14:paraId="6867A133" w14:textId="4F9F48BD" w:rsidR="00D92ED3" w:rsidRPr="00D92ED3" w:rsidRDefault="00D92ED3" w:rsidP="00D92ED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92ED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17" w:type="dxa"/>
            <w:hideMark/>
          </w:tcPr>
          <w:p w14:paraId="6AA009AD" w14:textId="2CB65506" w:rsidR="00D92ED3" w:rsidRPr="00D92ED3" w:rsidRDefault="00D92ED3" w:rsidP="00D92ED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92ED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2052" w:type="dxa"/>
            <w:hideMark/>
          </w:tcPr>
          <w:p w14:paraId="18A01E1F" w14:textId="69E8A344" w:rsidR="00D92ED3" w:rsidRPr="00D92ED3" w:rsidRDefault="00D92ED3" w:rsidP="00D92ED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92ED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</w:tr>
      <w:tr w:rsidR="00D92ED3" w:rsidRPr="00D03D96" w14:paraId="72553E54" w14:textId="77777777" w:rsidTr="00D03D96">
        <w:trPr>
          <w:trHeight w:val="409"/>
        </w:trPr>
        <w:tc>
          <w:tcPr>
            <w:tcW w:w="2922" w:type="dxa"/>
            <w:hideMark/>
          </w:tcPr>
          <w:p w14:paraId="74186B29" w14:textId="77777777" w:rsidR="00D92ED3" w:rsidRPr="00D92ED3" w:rsidRDefault="00D92ED3" w:rsidP="00D92ED3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92ED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nezaměstnaných absolventů evidovaných na Úřadu práce k 30. 9. </w:t>
            </w:r>
          </w:p>
        </w:tc>
        <w:tc>
          <w:tcPr>
            <w:tcW w:w="1392" w:type="dxa"/>
            <w:hideMark/>
          </w:tcPr>
          <w:p w14:paraId="67D407EB" w14:textId="22320502" w:rsidR="00D92ED3" w:rsidRPr="00D92ED3" w:rsidRDefault="00D92ED3" w:rsidP="00D92ED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92ED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 (0,3</w:t>
            </w:r>
            <w:r w:rsidR="00F42F2C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92ED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%)</w:t>
            </w:r>
          </w:p>
        </w:tc>
        <w:tc>
          <w:tcPr>
            <w:tcW w:w="1200" w:type="dxa"/>
            <w:hideMark/>
          </w:tcPr>
          <w:p w14:paraId="4C409E4F" w14:textId="1735AE75" w:rsidR="00D92ED3" w:rsidRPr="00D92ED3" w:rsidRDefault="00D92ED3" w:rsidP="00D92ED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92ED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 (1,3</w:t>
            </w:r>
            <w:r w:rsidR="00F42F2C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92ED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%)</w:t>
            </w:r>
          </w:p>
        </w:tc>
        <w:tc>
          <w:tcPr>
            <w:tcW w:w="1417" w:type="dxa"/>
            <w:hideMark/>
          </w:tcPr>
          <w:p w14:paraId="660611AA" w14:textId="1FB6D25E" w:rsidR="00D92ED3" w:rsidRPr="00D92ED3" w:rsidRDefault="00D92ED3" w:rsidP="00D92ED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92ED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 (0</w:t>
            </w:r>
            <w:r w:rsidR="00F42F2C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92ED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%)</w:t>
            </w:r>
          </w:p>
        </w:tc>
        <w:tc>
          <w:tcPr>
            <w:tcW w:w="2052" w:type="dxa"/>
            <w:hideMark/>
          </w:tcPr>
          <w:p w14:paraId="11E0A637" w14:textId="6B1DAE8A" w:rsidR="00D92ED3" w:rsidRPr="00D92ED3" w:rsidRDefault="00D92ED3" w:rsidP="00D92ED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92ED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 (0,5</w:t>
            </w:r>
            <w:r w:rsidR="00F42F2C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92ED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%)</w:t>
            </w:r>
          </w:p>
        </w:tc>
      </w:tr>
    </w:tbl>
    <w:p w14:paraId="35BEADBA" w14:textId="69B1F7CB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A</w:t>
      </w:r>
      <w:r>
        <w:rPr>
          <w:sz w:val="16"/>
          <w:szCs w:val="16"/>
          <w:vertAlign w:val="subscript"/>
        </w:rPr>
        <w:t>8</w:t>
      </w:r>
      <w:r w:rsidR="00986A97">
        <w:rPr>
          <w:sz w:val="16"/>
          <w:szCs w:val="16"/>
        </w:rPr>
        <w:t xml:space="preserve"> ZV</w:t>
      </w:r>
      <w:r w:rsidR="00986A97">
        <w:rPr>
          <w:rFonts w:cs="Arial"/>
          <w:sz w:val="16"/>
          <w:szCs w:val="16"/>
        </w:rPr>
        <w:t>H UTB.</w:t>
      </w:r>
    </w:p>
    <w:p w14:paraId="31DEF23C" w14:textId="77777777" w:rsidR="00CA19BF" w:rsidRDefault="00CA19B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4E8443F1" w14:textId="54F63C64" w:rsidR="00BD26EE" w:rsidRDefault="00BD26EE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0577B487" w14:textId="5C555D9B" w:rsidR="00D03D96" w:rsidRDefault="00D03D96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D03D96" w:rsidRPr="0058573E" w14:paraId="364CB2E4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3DAEC01E" w14:textId="1F8E646E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Vyhodnocení míry </w:t>
            </w:r>
            <w:r w:rsidR="00E4296B">
              <w:rPr>
                <w:rFonts w:ascii="Arial" w:hAnsi="Arial" w:cs="Arial"/>
                <w:b/>
                <w:sz w:val="20"/>
              </w:rPr>
              <w:t xml:space="preserve">nezaměstnanosti absolventů </w:t>
            </w:r>
            <w:r>
              <w:rPr>
                <w:rFonts w:ascii="Arial" w:hAnsi="Arial" w:cs="Arial"/>
                <w:b/>
                <w:sz w:val="20"/>
              </w:rPr>
              <w:t xml:space="preserve">ve studiu a míry řádného ukončování studia </w:t>
            </w:r>
          </w:p>
          <w:p w14:paraId="740D1E34" w14:textId="77777777" w:rsidR="00D03D96" w:rsidRPr="00AC4575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závěrů vyvozených z dosahované míry studijní neúspěšnosti a míry řádného ukončování studia a popis opatření, která byla v reakci na tyto závěry přijata)</w:t>
            </w:r>
          </w:p>
        </w:tc>
      </w:tr>
      <w:tr w:rsidR="00D03D96" w:rsidRPr="0058573E" w14:paraId="630A7ADC" w14:textId="77777777" w:rsidTr="00D03D96">
        <w:trPr>
          <w:trHeight w:val="2178"/>
        </w:trPr>
        <w:tc>
          <w:tcPr>
            <w:tcW w:w="9040" w:type="dxa"/>
          </w:tcPr>
          <w:p w14:paraId="3777B45D" w14:textId="13BFBD0B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3E2EEE3" w14:textId="17A4B848" w:rsidR="00D92ED3" w:rsidRDefault="00D92ED3" w:rsidP="00D92ED3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Údaje (v předešlé tabulce) jsou čerpány z oficiálních statistik UTB a MPSV ČR a zahrnují i absolventy oboru Sociální pedagogika. Z tohoto pohledu se dá usuzovat na zanedbatelné hodnoty míry nezaměstnanosti absolventů UMŠ.</w:t>
            </w:r>
          </w:p>
          <w:p w14:paraId="13F36684" w14:textId="253E5AA7" w:rsidR="00D92ED3" w:rsidRDefault="00D92ED3" w:rsidP="00D92ED3">
            <w:pPr>
              <w:pStyle w:val="Bezmezer"/>
              <w:spacing w:before="12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Je možné konstatovat, že míra nezaměstnanosti absolventů UMŠ je tedy dlouhodobě nízká nebo téměř nulová. Většina z absolventů se zařadí do pracovního procesu, a to v institucích předškolního vzdělávání, především v mateřských školách regionu, odkud studenti přicházejí  studovat (jižní </w:t>
            </w:r>
            <w:r w:rsidR="00D67376">
              <w:rPr>
                <w:rFonts w:ascii="Arial" w:hAnsi="Arial" w:cs="Arial"/>
                <w:sz w:val="20"/>
              </w:rPr>
              <w:t xml:space="preserve">a východní </w:t>
            </w:r>
            <w:r>
              <w:rPr>
                <w:rFonts w:ascii="Arial" w:hAnsi="Arial" w:cs="Arial"/>
                <w:sz w:val="20"/>
              </w:rPr>
              <w:t xml:space="preserve">Morava). </w:t>
            </w:r>
          </w:p>
          <w:p w14:paraId="1669CBC4" w14:textId="4CCA7559" w:rsidR="00D03D96" w:rsidRDefault="00D92ED3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UTB zřizuje vlastní Univerzitní mateřskou školu, kde se každým rokem rovněž </w:t>
            </w:r>
            <w:r w:rsidR="00D67376">
              <w:rPr>
                <w:rFonts w:ascii="Arial" w:hAnsi="Arial" w:cs="Arial"/>
                <w:sz w:val="20"/>
              </w:rPr>
              <w:t xml:space="preserve">uplatní </w:t>
            </w:r>
            <w:r>
              <w:rPr>
                <w:rFonts w:ascii="Arial" w:hAnsi="Arial" w:cs="Arial"/>
                <w:sz w:val="20"/>
              </w:rPr>
              <w:t>některý z absolventů UMŠ. Prostřednictvím pedagogických praxí a projektů ÚŠP je garantka UMŠ v kontaktu s mnohými MŠ v regionu, má tudíž přehled o tom, tak jsou absolventi umisťován</w:t>
            </w:r>
            <w:r w:rsidR="00D67376">
              <w:rPr>
                <w:rFonts w:ascii="Arial" w:hAnsi="Arial" w:cs="Arial"/>
                <w:sz w:val="20"/>
              </w:rPr>
              <w:t>i</w:t>
            </w:r>
            <w:r>
              <w:rPr>
                <w:rFonts w:ascii="Arial" w:hAnsi="Arial" w:cs="Arial"/>
                <w:sz w:val="20"/>
              </w:rPr>
              <w:t xml:space="preserve"> i v </w:t>
            </w:r>
            <w:r w:rsidR="00D67376">
              <w:rPr>
                <w:rFonts w:ascii="Arial" w:hAnsi="Arial" w:cs="Arial"/>
                <w:sz w:val="20"/>
              </w:rPr>
              <w:t xml:space="preserve">těchto </w:t>
            </w:r>
            <w:r>
              <w:rPr>
                <w:rFonts w:ascii="Arial" w:hAnsi="Arial" w:cs="Arial"/>
                <w:sz w:val="20"/>
              </w:rPr>
              <w:t xml:space="preserve">mateřských školách. Uplatnitelnost absolventů UMŠ je možné hodnotit jako velmi dobrou, </w:t>
            </w:r>
            <w:r w:rsidR="00D67376">
              <w:rPr>
                <w:rFonts w:ascii="Arial" w:hAnsi="Arial" w:cs="Arial"/>
                <w:sz w:val="20"/>
              </w:rPr>
              <w:t xml:space="preserve">a to </w:t>
            </w:r>
            <w:r>
              <w:rPr>
                <w:rFonts w:ascii="Arial" w:hAnsi="Arial" w:cs="Arial"/>
                <w:sz w:val="20"/>
              </w:rPr>
              <w:t>i na základě reflexe ředitelek těchto MŠ</w:t>
            </w:r>
            <w:r w:rsidR="00D67376">
              <w:rPr>
                <w:rFonts w:ascii="Arial" w:hAnsi="Arial" w:cs="Arial"/>
                <w:sz w:val="20"/>
              </w:rPr>
              <w:t>.</w:t>
            </w:r>
          </w:p>
          <w:p w14:paraId="73BADF03" w14:textId="77777777" w:rsidR="00D03D96" w:rsidRPr="0058573E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51F4F6D9" w14:textId="77777777" w:rsidR="00D03D96" w:rsidRDefault="00D03D96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  <w:sectPr w:rsidR="00D03D96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47EEBB6" w14:textId="65AB48D5" w:rsidR="00AA27FD" w:rsidRPr="00D03D96" w:rsidRDefault="00160D7F" w:rsidP="005533D1">
      <w:pPr>
        <w:pStyle w:val="Bezmezer"/>
        <w:ind w:right="283"/>
        <w:jc w:val="left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9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.)  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>Pedagogické, vědecké a technické za</w:t>
      </w:r>
      <w:r w:rsidR="00B805DB" w:rsidRPr="00D03D96">
        <w:rPr>
          <w:rFonts w:cs="Arial"/>
          <w:b/>
          <w:color w:val="C45911" w:themeColor="accent2" w:themeShade="BF"/>
          <w:sz w:val="32"/>
          <w:szCs w:val="32"/>
        </w:rPr>
        <w:t>jištění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 studijního programu</w:t>
      </w:r>
      <w:r w:rsidR="005533D1" w:rsidRPr="00D03D96">
        <w:rPr>
          <w:rFonts w:cs="Arial"/>
          <w:b/>
          <w:color w:val="C45911" w:themeColor="accent2" w:themeShade="BF"/>
          <w:sz w:val="32"/>
          <w:szCs w:val="32"/>
        </w:rPr>
        <w:t>/oboru</w:t>
      </w:r>
      <w:r w:rsidR="003B2C41">
        <w:rPr>
          <w:rFonts w:cs="Arial"/>
          <w:b/>
          <w:color w:val="C45911" w:themeColor="accent2" w:themeShade="BF"/>
          <w:sz w:val="32"/>
          <w:szCs w:val="32"/>
        </w:rPr>
        <w:t xml:space="preserve"> </w:t>
      </w:r>
    </w:p>
    <w:p w14:paraId="7C2CA09A" w14:textId="3226C45D" w:rsidR="005D08B0" w:rsidRDefault="005D08B0" w:rsidP="00D2183E"/>
    <w:p w14:paraId="0A823A87" w14:textId="77777777" w:rsidR="005D08B0" w:rsidRDefault="005D08B0" w:rsidP="00D2183E"/>
    <w:tbl>
      <w:tblPr>
        <w:tblStyle w:val="Mkatabulky"/>
        <w:tblW w:w="9009" w:type="dxa"/>
        <w:tblLook w:val="04A0" w:firstRow="1" w:lastRow="0" w:firstColumn="1" w:lastColumn="0" w:noHBand="0" w:noVBand="1"/>
      </w:tblPr>
      <w:tblGrid>
        <w:gridCol w:w="2342"/>
        <w:gridCol w:w="1081"/>
        <w:gridCol w:w="1262"/>
        <w:gridCol w:w="1081"/>
        <w:gridCol w:w="1081"/>
        <w:gridCol w:w="1081"/>
        <w:gridCol w:w="1081"/>
      </w:tblGrid>
      <w:tr w:rsidR="005D08B0" w:rsidRPr="00D03D96" w14:paraId="3E687EF5" w14:textId="77777777" w:rsidTr="003A5A87">
        <w:trPr>
          <w:trHeight w:val="396"/>
        </w:trPr>
        <w:tc>
          <w:tcPr>
            <w:tcW w:w="4685" w:type="dxa"/>
            <w:gridSpan w:val="3"/>
            <w:shd w:val="clear" w:color="auto" w:fill="F7CAAC" w:themeFill="accent2" w:themeFillTint="66"/>
            <w:hideMark/>
          </w:tcPr>
          <w:p w14:paraId="338493D4" w14:textId="77777777" w:rsidR="005D08B0" w:rsidRPr="00D03D96" w:rsidRDefault="005D08B0" w:rsidP="003A5A87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Přednášející ve studijním programu/oboru 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0028009D" w14:textId="5DA5A7C3" w:rsidR="005D08B0" w:rsidRPr="00D03D96" w:rsidRDefault="005D08B0" w:rsidP="003A5A87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2017/2018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19AC3D49" w14:textId="77777777" w:rsidR="005D08B0" w:rsidRPr="00D03D96" w:rsidRDefault="005D08B0" w:rsidP="003A5A87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2018/2019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7FB7E079" w14:textId="77777777" w:rsidR="005D08B0" w:rsidRPr="00D03D96" w:rsidRDefault="005D08B0" w:rsidP="003A5A87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2019/2020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4C2B910D" w14:textId="77777777" w:rsidR="005D08B0" w:rsidRPr="00D03D96" w:rsidRDefault="005D08B0" w:rsidP="003A5A87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2020/2021</w:t>
            </w:r>
          </w:p>
        </w:tc>
      </w:tr>
      <w:tr w:rsidR="005D08B0" w:rsidRPr="00D03D96" w14:paraId="3E0E2D36" w14:textId="77777777" w:rsidTr="003A5A87">
        <w:trPr>
          <w:trHeight w:val="396"/>
        </w:trPr>
        <w:tc>
          <w:tcPr>
            <w:tcW w:w="2342" w:type="dxa"/>
            <w:vMerge w:val="restart"/>
            <w:hideMark/>
          </w:tcPr>
          <w:p w14:paraId="49DB51AC" w14:textId="77777777" w:rsidR="005D08B0" w:rsidRPr="00D03D96" w:rsidRDefault="005D08B0" w:rsidP="003A5A87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profesorů a docentů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7DD91710" w14:textId="77777777" w:rsidR="005D08B0" w:rsidRPr="00D03D96" w:rsidRDefault="005D08B0" w:rsidP="003A5A87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0C56AA04" w14:textId="77777777" w:rsidR="005D08B0" w:rsidRPr="00D03D96" w:rsidRDefault="005D08B0" w:rsidP="003A5A87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</w:tcPr>
          <w:p w14:paraId="73C50FD3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1081" w:type="dxa"/>
          </w:tcPr>
          <w:p w14:paraId="69FD1094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1081" w:type="dxa"/>
          </w:tcPr>
          <w:p w14:paraId="2C71F295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43</w:t>
            </w:r>
          </w:p>
        </w:tc>
        <w:tc>
          <w:tcPr>
            <w:tcW w:w="1081" w:type="dxa"/>
          </w:tcPr>
          <w:p w14:paraId="2A73F86D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29</w:t>
            </w:r>
          </w:p>
        </w:tc>
      </w:tr>
      <w:tr w:rsidR="005D08B0" w:rsidRPr="00D03D96" w14:paraId="183A04C6" w14:textId="77777777" w:rsidTr="003A5A87">
        <w:trPr>
          <w:trHeight w:val="396"/>
        </w:trPr>
        <w:tc>
          <w:tcPr>
            <w:tcW w:w="2342" w:type="dxa"/>
            <w:vMerge/>
            <w:hideMark/>
          </w:tcPr>
          <w:p w14:paraId="40E952A0" w14:textId="77777777" w:rsidR="005D08B0" w:rsidRPr="00D03D96" w:rsidRDefault="005D08B0" w:rsidP="003A5A87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52138E14" w14:textId="77777777" w:rsidR="005D08B0" w:rsidRPr="00D03D96" w:rsidRDefault="005D08B0" w:rsidP="003A5A87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533E79D2" w14:textId="77777777" w:rsidR="005D08B0" w:rsidRPr="00D03D96" w:rsidRDefault="005D08B0" w:rsidP="003A5A87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</w:tcPr>
          <w:p w14:paraId="1ED43DFD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081" w:type="dxa"/>
          </w:tcPr>
          <w:p w14:paraId="4F5ADE70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1081" w:type="dxa"/>
          </w:tcPr>
          <w:p w14:paraId="6C144C1F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1081" w:type="dxa"/>
          </w:tcPr>
          <w:p w14:paraId="61B92E81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25</w:t>
            </w:r>
          </w:p>
        </w:tc>
      </w:tr>
      <w:tr w:rsidR="005D08B0" w:rsidRPr="00D03D96" w14:paraId="109C09B1" w14:textId="77777777" w:rsidTr="003A5A87">
        <w:trPr>
          <w:trHeight w:val="396"/>
        </w:trPr>
        <w:tc>
          <w:tcPr>
            <w:tcW w:w="2342" w:type="dxa"/>
            <w:vMerge w:val="restart"/>
            <w:hideMark/>
          </w:tcPr>
          <w:p w14:paraId="04D5E7B7" w14:textId="77777777" w:rsidR="005D08B0" w:rsidRPr="00D03D96" w:rsidRDefault="005D08B0" w:rsidP="003A5A87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odborných asistentů s titulem Ph.D.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1D270B69" w14:textId="77777777" w:rsidR="005D08B0" w:rsidRPr="00D03D96" w:rsidRDefault="005D08B0" w:rsidP="003A5A87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7DED69E5" w14:textId="77777777" w:rsidR="005D08B0" w:rsidRPr="00D03D96" w:rsidRDefault="005D08B0" w:rsidP="003A5A87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</w:tcPr>
          <w:p w14:paraId="18048395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1081" w:type="dxa"/>
          </w:tcPr>
          <w:p w14:paraId="0038BBAE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1081" w:type="dxa"/>
          </w:tcPr>
          <w:p w14:paraId="1B84BFCE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57</w:t>
            </w:r>
          </w:p>
        </w:tc>
        <w:tc>
          <w:tcPr>
            <w:tcW w:w="1081" w:type="dxa"/>
          </w:tcPr>
          <w:p w14:paraId="4EBF0127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79</w:t>
            </w:r>
          </w:p>
        </w:tc>
      </w:tr>
      <w:tr w:rsidR="005D08B0" w:rsidRPr="00D03D96" w14:paraId="40CDE8C7" w14:textId="77777777" w:rsidTr="003A5A87">
        <w:trPr>
          <w:trHeight w:val="396"/>
        </w:trPr>
        <w:tc>
          <w:tcPr>
            <w:tcW w:w="2342" w:type="dxa"/>
            <w:vMerge/>
            <w:hideMark/>
          </w:tcPr>
          <w:p w14:paraId="4D2C7A94" w14:textId="77777777" w:rsidR="005D08B0" w:rsidRPr="00D03D96" w:rsidRDefault="005D08B0" w:rsidP="003A5A87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3E677135" w14:textId="77777777" w:rsidR="005D08B0" w:rsidRPr="00D03D96" w:rsidRDefault="005D08B0" w:rsidP="003A5A87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216ED83F" w14:textId="77777777" w:rsidR="005D08B0" w:rsidRPr="00D03D96" w:rsidRDefault="005D08B0" w:rsidP="003A5A87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</w:tcPr>
          <w:p w14:paraId="346AA222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1081" w:type="dxa"/>
          </w:tcPr>
          <w:p w14:paraId="79DAC37F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1081" w:type="dxa"/>
          </w:tcPr>
          <w:p w14:paraId="588AD479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80</w:t>
            </w:r>
          </w:p>
        </w:tc>
        <w:tc>
          <w:tcPr>
            <w:tcW w:w="1081" w:type="dxa"/>
          </w:tcPr>
          <w:p w14:paraId="6106112D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75</w:t>
            </w:r>
          </w:p>
        </w:tc>
      </w:tr>
      <w:tr w:rsidR="005D08B0" w:rsidRPr="00D03D96" w14:paraId="5FE2A994" w14:textId="77777777" w:rsidTr="003A5A87">
        <w:trPr>
          <w:trHeight w:val="396"/>
        </w:trPr>
        <w:tc>
          <w:tcPr>
            <w:tcW w:w="2342" w:type="dxa"/>
            <w:vMerge w:val="restart"/>
            <w:hideMark/>
          </w:tcPr>
          <w:p w14:paraId="3667F6AE" w14:textId="77777777" w:rsidR="005D08B0" w:rsidRPr="00D03D96" w:rsidRDefault="005D08B0" w:rsidP="003A5A87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externistů</w:t>
            </w: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4D6F49A0" w14:textId="77777777" w:rsidR="005D08B0" w:rsidRPr="00D03D96" w:rsidRDefault="005D08B0" w:rsidP="003A5A87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416865DA" w14:textId="77777777" w:rsidR="005D08B0" w:rsidRPr="00D03D96" w:rsidRDefault="005D08B0" w:rsidP="003A5A87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</w:tcPr>
          <w:p w14:paraId="5D183728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81" w:type="dxa"/>
          </w:tcPr>
          <w:p w14:paraId="0508E701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081" w:type="dxa"/>
          </w:tcPr>
          <w:p w14:paraId="4192D34D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81" w:type="dxa"/>
          </w:tcPr>
          <w:p w14:paraId="38C104D1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5D08B0" w:rsidRPr="00D03D96" w14:paraId="310C3635" w14:textId="77777777" w:rsidTr="003A5A87">
        <w:trPr>
          <w:trHeight w:val="396"/>
        </w:trPr>
        <w:tc>
          <w:tcPr>
            <w:tcW w:w="2342" w:type="dxa"/>
            <w:vMerge/>
            <w:hideMark/>
          </w:tcPr>
          <w:p w14:paraId="159082F0" w14:textId="77777777" w:rsidR="005D08B0" w:rsidRPr="00D03D96" w:rsidRDefault="005D08B0" w:rsidP="003A5A87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63FBE171" w14:textId="77777777" w:rsidR="005D08B0" w:rsidRPr="00D03D96" w:rsidRDefault="005D08B0" w:rsidP="003A5A87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510484FD" w14:textId="77777777" w:rsidR="005D08B0" w:rsidRPr="00D03D96" w:rsidRDefault="005D08B0" w:rsidP="003A5A87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</w:tcPr>
          <w:p w14:paraId="356ECF0E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081" w:type="dxa"/>
          </w:tcPr>
          <w:p w14:paraId="770A0A33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081" w:type="dxa"/>
          </w:tcPr>
          <w:p w14:paraId="5736369E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81" w:type="dxa"/>
          </w:tcPr>
          <w:p w14:paraId="55DA4169" w14:textId="77777777" w:rsidR="005D08B0" w:rsidRPr="00D03D96" w:rsidRDefault="005D08B0" w:rsidP="003A5A87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</w:tbl>
    <w:p w14:paraId="6C49EFC1" w14:textId="6D9230CF" w:rsidR="00D2183E" w:rsidRPr="00AF3C34" w:rsidRDefault="005D08B0" w:rsidP="00AF3C34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B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a B</w:t>
      </w:r>
      <w:r w:rsidRPr="00E4296B">
        <w:rPr>
          <w:sz w:val="16"/>
          <w:szCs w:val="16"/>
          <w:vertAlign w:val="subscript"/>
        </w:rPr>
        <w:t>4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65475B37" w14:textId="38530BFF" w:rsidR="005D08B0" w:rsidRPr="005D08B0" w:rsidRDefault="005D08B0" w:rsidP="00AF3C34">
      <w:pPr>
        <w:spacing w:before="120"/>
      </w:pPr>
      <w:r w:rsidRPr="005D08B0">
        <w:t xml:space="preserve">Poznámky k tabulce </w:t>
      </w:r>
      <w:r w:rsidRPr="005D08B0">
        <w:rPr>
          <w:rFonts w:eastAsia="Times New Roman" w:cs="Arial"/>
          <w:bCs/>
          <w:i/>
          <w:color w:val="000000"/>
          <w:lang w:eastAsia="cs-CZ"/>
        </w:rPr>
        <w:t>Přednášející ve studijním programu/oboru</w:t>
      </w:r>
      <w:r w:rsidRPr="005D08B0">
        <w:t>:</w:t>
      </w:r>
    </w:p>
    <w:p w14:paraId="24C55CB4" w14:textId="0E04C3AF" w:rsidR="00AF3C34" w:rsidRDefault="00AF3C34" w:rsidP="00AF3C34">
      <w:pPr>
        <w:spacing w:before="120"/>
      </w:pPr>
      <w:r w:rsidRPr="00FE33F9">
        <w:t xml:space="preserve">V AR 2017/2018 a 2018/2019 - součet není 100%, protože některé přednášky byly vyučovány interními vyučujícími pouze s titulem Mgr., tudíž nebyli v tabulce zařazeni. Do počtu 100% jsou tedy vyučujícími </w:t>
      </w:r>
      <w:r w:rsidR="00D67376">
        <w:t>akademičtí pracovníci a doktorandi</w:t>
      </w:r>
      <w:r w:rsidR="00D67376" w:rsidRPr="00FE33F9">
        <w:t xml:space="preserve"> </w:t>
      </w:r>
      <w:r w:rsidRPr="00FE33F9">
        <w:t>s Mgr. titulem.</w:t>
      </w:r>
      <w:r>
        <w:t xml:space="preserve"> </w:t>
      </w:r>
    </w:p>
    <w:p w14:paraId="149C0757" w14:textId="062CFC33" w:rsidR="00AF3C34" w:rsidRDefault="00AF3C34" w:rsidP="00AF3C34">
      <w:pPr>
        <w:spacing w:before="120"/>
      </w:pPr>
      <w:r>
        <w:t xml:space="preserve">V AR 2019/2020 byly předměty dle dané akreditace vyučovány jen ve 2. a 3. ročníku. </w:t>
      </w:r>
    </w:p>
    <w:p w14:paraId="40D24F46" w14:textId="77777777" w:rsidR="00AF3C34" w:rsidRDefault="00AF3C34" w:rsidP="00AF3C34">
      <w:pPr>
        <w:spacing w:before="120"/>
      </w:pPr>
      <w:r>
        <w:t xml:space="preserve">V AR 2020/2021 byly předměty dle dané akreditace vyučovány již jen ve 3. ročníku, celkem 7 hodin přednášek v celém AR. </w:t>
      </w:r>
    </w:p>
    <w:p w14:paraId="4C1AF986" w14:textId="77777777" w:rsidR="00D03D96" w:rsidRDefault="00D03D96" w:rsidP="00AA27FD">
      <w:pPr>
        <w:pStyle w:val="Bezmezer"/>
        <w:ind w:right="283"/>
        <w:rPr>
          <w:rFonts w:ascii="Arial" w:hAnsi="Arial" w:cs="Arial"/>
        </w:rPr>
      </w:pPr>
    </w:p>
    <w:p w14:paraId="3374E2BC" w14:textId="77777777" w:rsidR="00DE5205" w:rsidRDefault="00DE5205" w:rsidP="00AA27FD">
      <w:pPr>
        <w:pStyle w:val="Bezmezer"/>
        <w:ind w:right="283"/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AA27FD" w:rsidRPr="0058573E" w14:paraId="7F1A416D" w14:textId="77777777" w:rsidTr="00160D7F">
        <w:tc>
          <w:tcPr>
            <w:tcW w:w="5000" w:type="pct"/>
            <w:shd w:val="clear" w:color="auto" w:fill="F7CAAC" w:themeFill="accent2" w:themeFillTint="66"/>
          </w:tcPr>
          <w:p w14:paraId="40F9F9C7" w14:textId="77777777" w:rsidR="005533D1" w:rsidRDefault="005533D1" w:rsidP="006C2F13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5533D1">
              <w:rPr>
                <w:rFonts w:ascii="Arial" w:hAnsi="Arial" w:cs="Arial"/>
                <w:b/>
                <w:sz w:val="20"/>
              </w:rPr>
              <w:t>Zabezpečení studijního programu/oboru</w:t>
            </w:r>
            <w:r w:rsidRPr="0058573E">
              <w:rPr>
                <w:rFonts w:ascii="Arial" w:hAnsi="Arial" w:cs="Arial"/>
                <w:sz w:val="20"/>
              </w:rPr>
              <w:t xml:space="preserve"> </w:t>
            </w:r>
          </w:p>
          <w:p w14:paraId="4F72B86E" w14:textId="43F5F239" w:rsidR="00AA27FD" w:rsidRPr="0058573E" w:rsidRDefault="00CF34FE" w:rsidP="00CF34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(popis vývoje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personálního a technického 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>zabezpečení studijního programu</w:t>
            </w:r>
            <w:r>
              <w:rPr>
                <w:rFonts w:ascii="Arial" w:hAnsi="Arial" w:cs="Arial"/>
                <w:i/>
                <w:sz w:val="16"/>
                <w:szCs w:val="16"/>
              </w:rPr>
              <w:t>/oboru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E6394C">
              <w:rPr>
                <w:rFonts w:ascii="Arial" w:hAnsi="Arial" w:cs="Arial"/>
                <w:i/>
                <w:sz w:val="16"/>
                <w:szCs w:val="16"/>
              </w:rPr>
              <w:t xml:space="preserve">v letech </w:t>
            </w:r>
            <w:r w:rsidR="001E373F" w:rsidRPr="00E6394C">
              <w:rPr>
                <w:rFonts w:ascii="Arial" w:hAnsi="Arial" w:cs="Arial"/>
                <w:i/>
                <w:sz w:val="16"/>
                <w:szCs w:val="16"/>
              </w:rPr>
              <w:t>2017/18-3 až 2020/21</w:t>
            </w:r>
            <w:r w:rsidR="00AA27FD" w:rsidRPr="00E6394C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AA27FD" w:rsidRPr="0058573E" w14:paraId="7E363B2E" w14:textId="77777777" w:rsidTr="00D03D96">
        <w:trPr>
          <w:trHeight w:val="2167"/>
        </w:trPr>
        <w:tc>
          <w:tcPr>
            <w:tcW w:w="5000" w:type="pct"/>
          </w:tcPr>
          <w:p w14:paraId="15558440" w14:textId="77777777" w:rsidR="00AA27FD" w:rsidRDefault="00AA27FD" w:rsidP="001D095E">
            <w:pPr>
              <w:pStyle w:val="Bezmezer"/>
              <w:spacing w:before="120"/>
              <w:ind w:right="284"/>
              <w:rPr>
                <w:rFonts w:ascii="Arial" w:hAnsi="Arial" w:cs="Arial"/>
                <w:sz w:val="20"/>
              </w:rPr>
            </w:pPr>
          </w:p>
          <w:p w14:paraId="0CBF5548" w14:textId="5238CF48" w:rsidR="00CF34FE" w:rsidRDefault="001D095E" w:rsidP="001E373F">
            <w:pPr>
              <w:pStyle w:val="Bezmezer"/>
              <w:spacing w:before="12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Technické zabezpečení UM</w:t>
            </w:r>
            <w:r w:rsidR="003E1CE7">
              <w:rPr>
                <w:rFonts w:ascii="Arial" w:hAnsi="Arial" w:cs="Arial"/>
                <w:sz w:val="20"/>
              </w:rPr>
              <w:t>Š lze považovat</w:t>
            </w:r>
            <w:r>
              <w:rPr>
                <w:rFonts w:ascii="Arial" w:hAnsi="Arial" w:cs="Arial"/>
                <w:sz w:val="20"/>
              </w:rPr>
              <w:t xml:space="preserve"> za velmi dobré, </w:t>
            </w:r>
            <w:r w:rsidR="0011209F">
              <w:rPr>
                <w:rFonts w:ascii="Arial" w:hAnsi="Arial" w:cs="Arial"/>
                <w:sz w:val="20"/>
              </w:rPr>
              <w:t xml:space="preserve">od roku 2018 naplňují </w:t>
            </w:r>
            <w:r>
              <w:rPr>
                <w:rFonts w:ascii="Arial" w:hAnsi="Arial" w:cs="Arial"/>
                <w:sz w:val="20"/>
              </w:rPr>
              <w:t>studijní prostory, knihovna</w:t>
            </w:r>
            <w:r w:rsidR="003E1CE7">
              <w:rPr>
                <w:rFonts w:ascii="Arial" w:hAnsi="Arial" w:cs="Arial"/>
                <w:sz w:val="20"/>
              </w:rPr>
              <w:t xml:space="preserve"> atd</w:t>
            </w:r>
            <w:r>
              <w:rPr>
                <w:rFonts w:ascii="Arial" w:hAnsi="Arial" w:cs="Arial"/>
                <w:sz w:val="20"/>
              </w:rPr>
              <w:t xml:space="preserve">. vysoké </w:t>
            </w:r>
            <w:r w:rsidR="001E373F">
              <w:rPr>
                <w:rFonts w:ascii="Arial" w:hAnsi="Arial" w:cs="Arial"/>
                <w:sz w:val="20"/>
              </w:rPr>
              <w:t>nároky</w:t>
            </w:r>
            <w:r w:rsidR="00C000B4">
              <w:rPr>
                <w:rFonts w:ascii="Arial" w:hAnsi="Arial" w:cs="Arial"/>
                <w:sz w:val="20"/>
              </w:rPr>
              <w:t xml:space="preserve"> univerzitního prostředí</w:t>
            </w:r>
            <w:r>
              <w:rPr>
                <w:rFonts w:ascii="Arial" w:hAnsi="Arial" w:cs="Arial"/>
                <w:sz w:val="20"/>
              </w:rPr>
              <w:t xml:space="preserve"> a jsou pro studenty konformním zázemím pro vzdělávání.</w:t>
            </w:r>
          </w:p>
          <w:p w14:paraId="796CFF4A" w14:textId="6FA3EEED" w:rsidR="001D095E" w:rsidRDefault="001D095E" w:rsidP="001E373F">
            <w:pPr>
              <w:pStyle w:val="Bezmezer"/>
              <w:spacing w:before="12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Personálně </w:t>
            </w:r>
            <w:r w:rsidR="0011209F">
              <w:rPr>
                <w:rFonts w:ascii="Arial" w:hAnsi="Arial" w:cs="Arial"/>
                <w:sz w:val="20"/>
              </w:rPr>
              <w:t>byl</w:t>
            </w:r>
            <w:r>
              <w:rPr>
                <w:rFonts w:ascii="Arial" w:hAnsi="Arial" w:cs="Arial"/>
                <w:sz w:val="20"/>
              </w:rPr>
              <w:t xml:space="preserve"> UMŠ rovněž </w:t>
            </w:r>
            <w:r w:rsidR="003E1CE7">
              <w:rPr>
                <w:rFonts w:ascii="Arial" w:hAnsi="Arial" w:cs="Arial"/>
                <w:sz w:val="20"/>
              </w:rPr>
              <w:t>solidně zabezpečen.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3E1CE7">
              <w:rPr>
                <w:rFonts w:ascii="Arial" w:hAnsi="Arial" w:cs="Arial"/>
                <w:sz w:val="20"/>
              </w:rPr>
              <w:t>P</w:t>
            </w:r>
            <w:r>
              <w:rPr>
                <w:rFonts w:ascii="Arial" w:hAnsi="Arial" w:cs="Arial"/>
                <w:sz w:val="20"/>
              </w:rPr>
              <w:t xml:space="preserve">edagogický tým ÚŠP </w:t>
            </w:r>
            <w:r w:rsidR="0040423C">
              <w:rPr>
                <w:rFonts w:ascii="Arial" w:hAnsi="Arial" w:cs="Arial"/>
                <w:sz w:val="20"/>
              </w:rPr>
              <w:t xml:space="preserve">se průběžně </w:t>
            </w:r>
            <w:r>
              <w:rPr>
                <w:rFonts w:ascii="Arial" w:hAnsi="Arial" w:cs="Arial"/>
                <w:sz w:val="20"/>
              </w:rPr>
              <w:t xml:space="preserve">doplňuje, promyšlena je podpora </w:t>
            </w:r>
            <w:r w:rsidR="0040423C">
              <w:rPr>
                <w:rFonts w:ascii="Arial" w:hAnsi="Arial" w:cs="Arial"/>
                <w:sz w:val="20"/>
              </w:rPr>
              <w:t xml:space="preserve">všech vyučujících, </w:t>
            </w:r>
            <w:r w:rsidR="0011209F">
              <w:rPr>
                <w:rFonts w:ascii="Arial" w:hAnsi="Arial" w:cs="Arial"/>
                <w:sz w:val="20"/>
              </w:rPr>
              <w:t>větší</w:t>
            </w:r>
            <w:r w:rsidR="0040423C">
              <w:rPr>
                <w:rFonts w:ascii="Arial" w:hAnsi="Arial" w:cs="Arial"/>
                <w:sz w:val="20"/>
              </w:rPr>
              <w:t xml:space="preserve"> pozornost se věnuje začínajícím kolegům a doktorandům, </w:t>
            </w:r>
            <w:r w:rsidR="0011209F">
              <w:rPr>
                <w:rFonts w:ascii="Arial" w:hAnsi="Arial" w:cs="Arial"/>
                <w:sz w:val="20"/>
              </w:rPr>
              <w:t>kteří</w:t>
            </w:r>
            <w:r w:rsidR="0040423C">
              <w:rPr>
                <w:rFonts w:ascii="Arial" w:hAnsi="Arial" w:cs="Arial"/>
                <w:sz w:val="20"/>
              </w:rPr>
              <w:t xml:space="preserve"> do výuky v UMŠ ro</w:t>
            </w:r>
            <w:r w:rsidR="001E373F">
              <w:rPr>
                <w:rFonts w:ascii="Arial" w:hAnsi="Arial" w:cs="Arial"/>
                <w:sz w:val="20"/>
              </w:rPr>
              <w:t>vněž vstupovali</w:t>
            </w:r>
            <w:r w:rsidR="0040423C">
              <w:rPr>
                <w:rFonts w:ascii="Arial" w:hAnsi="Arial" w:cs="Arial"/>
                <w:sz w:val="20"/>
              </w:rPr>
              <w:t>.</w:t>
            </w:r>
            <w:r w:rsidR="001E373F">
              <w:rPr>
                <w:rFonts w:ascii="Arial" w:hAnsi="Arial" w:cs="Arial"/>
                <w:sz w:val="20"/>
              </w:rPr>
              <w:t xml:space="preserve"> Revitalizace personálního složení na ÚŠP souvisela i s požadavky na akreditování ostatních studijních programů na pracovišti</w:t>
            </w:r>
            <w:r w:rsidR="003E1CE7">
              <w:rPr>
                <w:rFonts w:ascii="Arial" w:hAnsi="Arial" w:cs="Arial"/>
                <w:sz w:val="20"/>
              </w:rPr>
              <w:t xml:space="preserve"> (od roku 2017/18)</w:t>
            </w:r>
            <w:r w:rsidR="001E373F">
              <w:rPr>
                <w:rFonts w:ascii="Arial" w:hAnsi="Arial" w:cs="Arial"/>
                <w:sz w:val="20"/>
              </w:rPr>
              <w:t>, především posílení pracovníků s Ph.D., přijati byli i docenti a profesoři (anebo byli časem habilitování a inaugurováni).</w:t>
            </w:r>
          </w:p>
          <w:p w14:paraId="58D7D161" w14:textId="339051B3" w:rsidR="001E373F" w:rsidRPr="00104E08" w:rsidRDefault="001E373F" w:rsidP="001E373F">
            <w:pPr>
              <w:spacing w:before="120"/>
              <w:jc w:val="both"/>
              <w:rPr>
                <w:rFonts w:cs="Arial"/>
              </w:rPr>
            </w:pPr>
            <w:r w:rsidRPr="00104E08">
              <w:rPr>
                <w:rFonts w:cs="Arial"/>
              </w:rPr>
              <w:t xml:space="preserve">Akademičtí pracovníci, kteří </w:t>
            </w:r>
            <w:r>
              <w:rPr>
                <w:rFonts w:cs="Arial"/>
              </w:rPr>
              <w:t>participovali na výuce v rámci UMŠ</w:t>
            </w:r>
            <w:r w:rsidRPr="00104E08">
              <w:rPr>
                <w:rFonts w:cs="Arial"/>
              </w:rPr>
              <w:t>, měli (kromě externích vyučujících) pracovní poměr s celkovou týdenní pracovní dobou odpovídající stanovené týdenní pracovní době podle §79 zákoníku práce. Z tohoto pohledu bylo personální zajištění</w:t>
            </w:r>
            <w:r>
              <w:rPr>
                <w:rFonts w:cs="Arial"/>
              </w:rPr>
              <w:t xml:space="preserve"> UMŠ vyrovnané</w:t>
            </w:r>
            <w:r w:rsidR="00B61652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</w:t>
            </w:r>
            <w:r w:rsidR="00B61652">
              <w:rPr>
                <w:rFonts w:cs="Arial"/>
              </w:rPr>
              <w:t>s</w:t>
            </w:r>
            <w:r>
              <w:rPr>
                <w:rFonts w:cs="Arial"/>
              </w:rPr>
              <w:t xml:space="preserve"> </w:t>
            </w:r>
            <w:r w:rsidRPr="00104E08">
              <w:rPr>
                <w:rFonts w:cs="Arial"/>
              </w:rPr>
              <w:t xml:space="preserve">dobrou perspektivou dalšího personálního růstu </w:t>
            </w:r>
            <w:r>
              <w:rPr>
                <w:rFonts w:cs="Arial"/>
              </w:rPr>
              <w:t>z řad doktorandů</w:t>
            </w:r>
            <w:r w:rsidRPr="00104E08">
              <w:rPr>
                <w:rFonts w:cs="Arial"/>
              </w:rPr>
              <w:t xml:space="preserve">. </w:t>
            </w:r>
          </w:p>
          <w:p w14:paraId="32F10155" w14:textId="77777777" w:rsidR="00CF34FE" w:rsidRDefault="003E1CE7" w:rsidP="00BC740C">
            <w:pPr>
              <w:pStyle w:val="Bezmezer"/>
              <w:spacing w:before="12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Na realizaci UMŠ se podíleli i odborníci z praxe, a to jednak ve výuce, ale i při zkoušení v rámci státních závěrečných zkoušek. Učitelé z MŠ </w:t>
            </w:r>
            <w:r w:rsidR="00FF1086">
              <w:rPr>
                <w:rFonts w:ascii="Arial" w:hAnsi="Arial" w:cs="Arial"/>
                <w:sz w:val="20"/>
              </w:rPr>
              <w:t>byli</w:t>
            </w:r>
            <w:r>
              <w:rPr>
                <w:rFonts w:ascii="Arial" w:hAnsi="Arial" w:cs="Arial"/>
                <w:sz w:val="20"/>
              </w:rPr>
              <w:t xml:space="preserve"> zapojeni i do projektových aktivit ÚŠP, dostávali se tak i do bližších kontaktů se studenty v rámci praxí a podíleli se na supervizi jejich praktické i teoretické přípravy.</w:t>
            </w:r>
          </w:p>
          <w:p w14:paraId="2D4D0143" w14:textId="72EAC0BD" w:rsidR="00E677DA" w:rsidRPr="0058573E" w:rsidRDefault="00E677DA" w:rsidP="00BC740C">
            <w:pPr>
              <w:pStyle w:val="Bezmezer"/>
              <w:spacing w:before="12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169749C4" w14:textId="77777777" w:rsidR="002A3C5B" w:rsidRDefault="002A3C5B" w:rsidP="00AA27FD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2A3C5B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5E29904" w14:textId="114265CE" w:rsidR="00AA27FD" w:rsidRPr="00D03D96" w:rsidRDefault="00160D7F" w:rsidP="00AA27FD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10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.)  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>SWOT analýza studijního programu</w:t>
      </w:r>
      <w:r w:rsidR="005533D1" w:rsidRPr="00D03D96">
        <w:rPr>
          <w:rFonts w:cs="Arial"/>
          <w:b/>
          <w:color w:val="C45911" w:themeColor="accent2" w:themeShade="BF"/>
          <w:sz w:val="32"/>
          <w:szCs w:val="32"/>
        </w:rPr>
        <w:t>/oboru</w:t>
      </w:r>
    </w:p>
    <w:p w14:paraId="4978E128" w14:textId="77777777" w:rsidR="00F4133D" w:rsidRDefault="00F4133D" w:rsidP="00AA27FD">
      <w:pPr>
        <w:pStyle w:val="Bezmezer"/>
        <w:ind w:right="283"/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0"/>
        <w:gridCol w:w="4530"/>
      </w:tblGrid>
      <w:tr w:rsidR="00A01FC0" w:rsidRPr="00FB3C1A" w14:paraId="3DA7DB55" w14:textId="77777777" w:rsidTr="00160D7F">
        <w:tc>
          <w:tcPr>
            <w:tcW w:w="2500" w:type="pct"/>
            <w:shd w:val="clear" w:color="auto" w:fill="F7CAAC" w:themeFill="accent2" w:themeFillTint="66"/>
          </w:tcPr>
          <w:p w14:paraId="711508A0" w14:textId="77777777" w:rsidR="00A01FC0" w:rsidRPr="00FB3C1A" w:rsidRDefault="0031254C" w:rsidP="00EB640D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FB3C1A">
              <w:rPr>
                <w:rFonts w:ascii="Arial" w:hAnsi="Arial" w:cs="Arial"/>
                <w:b/>
                <w:sz w:val="20"/>
              </w:rPr>
              <w:t>Silné stránky</w:t>
            </w:r>
          </w:p>
        </w:tc>
        <w:tc>
          <w:tcPr>
            <w:tcW w:w="2500" w:type="pct"/>
            <w:shd w:val="clear" w:color="auto" w:fill="F7CAAC" w:themeFill="accent2" w:themeFillTint="66"/>
          </w:tcPr>
          <w:p w14:paraId="4EF8E64C" w14:textId="77777777" w:rsidR="00A01FC0" w:rsidRPr="00FB3C1A" w:rsidRDefault="0031254C" w:rsidP="00EB640D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FB3C1A">
              <w:rPr>
                <w:rFonts w:ascii="Arial" w:hAnsi="Arial" w:cs="Arial"/>
                <w:b/>
                <w:sz w:val="20"/>
              </w:rPr>
              <w:t>Slabé stránky</w:t>
            </w:r>
          </w:p>
        </w:tc>
      </w:tr>
      <w:tr w:rsidR="00A01FC0" w:rsidRPr="00FB3C1A" w14:paraId="552B2332" w14:textId="77777777" w:rsidTr="00D03D96">
        <w:tc>
          <w:tcPr>
            <w:tcW w:w="2500" w:type="pct"/>
          </w:tcPr>
          <w:p w14:paraId="284098ED" w14:textId="053C2BD8" w:rsidR="00FB3C1A" w:rsidRPr="00FB3C1A" w:rsidRDefault="0041765D" w:rsidP="00FB3C1A">
            <w:pPr>
              <w:pStyle w:val="Odstavecseseznamem"/>
              <w:numPr>
                <w:ilvl w:val="0"/>
                <w:numId w:val="10"/>
              </w:numPr>
              <w:spacing w:before="120" w:after="0"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B3C1A" w:rsidRPr="00FB3C1A">
              <w:rPr>
                <w:rFonts w:ascii="Arial" w:hAnsi="Arial" w:cs="Arial"/>
                <w:sz w:val="20"/>
                <w:szCs w:val="20"/>
              </w:rPr>
              <w:t>tabilní pozic</w:t>
            </w:r>
            <w:r w:rsidR="002A2D82">
              <w:rPr>
                <w:rFonts w:ascii="Arial" w:hAnsi="Arial" w:cs="Arial"/>
                <w:sz w:val="20"/>
                <w:szCs w:val="20"/>
              </w:rPr>
              <w:t>e</w:t>
            </w:r>
            <w:r w:rsidR="00FB3C1A" w:rsidRPr="00FB3C1A">
              <w:rPr>
                <w:rFonts w:ascii="Arial" w:hAnsi="Arial" w:cs="Arial"/>
                <w:sz w:val="20"/>
                <w:szCs w:val="20"/>
              </w:rPr>
              <w:t xml:space="preserve"> v regionu –</w:t>
            </w:r>
            <w:r w:rsidR="00FB3C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2D82">
              <w:rPr>
                <w:rFonts w:ascii="Arial" w:hAnsi="Arial" w:cs="Arial"/>
                <w:sz w:val="20"/>
                <w:szCs w:val="20"/>
              </w:rPr>
              <w:t xml:space="preserve">UMŠ </w:t>
            </w:r>
            <w:r w:rsidR="00FB3C1A" w:rsidRPr="00FB3C1A">
              <w:rPr>
                <w:rFonts w:ascii="Arial" w:hAnsi="Arial" w:cs="Arial"/>
                <w:sz w:val="20"/>
                <w:szCs w:val="20"/>
              </w:rPr>
              <w:t>připravuje pro učitelství v MŠ, má dlouhodobě vysoký záj</w:t>
            </w:r>
            <w:r w:rsidR="00E253CE">
              <w:rPr>
                <w:rFonts w:ascii="Arial" w:hAnsi="Arial" w:cs="Arial"/>
                <w:sz w:val="20"/>
                <w:szCs w:val="20"/>
              </w:rPr>
              <w:t>em ze strany uchazečů o studium.</w:t>
            </w:r>
          </w:p>
          <w:p w14:paraId="51377DE2" w14:textId="62B38D18" w:rsidR="00FB3C1A" w:rsidRPr="00FB3C1A" w:rsidRDefault="002A2D82" w:rsidP="00FB3C1A">
            <w:pPr>
              <w:pStyle w:val="Odstavecseseznamem"/>
              <w:numPr>
                <w:ilvl w:val="0"/>
                <w:numId w:val="10"/>
              </w:numPr>
              <w:spacing w:before="120" w:after="0"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Významný</w:t>
            </w:r>
            <w:r w:rsidR="00FB3C1A" w:rsidRPr="00FB3C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765D">
              <w:rPr>
                <w:rFonts w:ascii="Arial" w:hAnsi="Arial" w:cs="Arial"/>
                <w:sz w:val="20"/>
                <w:szCs w:val="20"/>
              </w:rPr>
              <w:t>podíl</w:t>
            </w:r>
            <w:r w:rsidR="00FB3C1A" w:rsidRPr="00FB3C1A">
              <w:rPr>
                <w:rFonts w:ascii="Arial" w:hAnsi="Arial" w:cs="Arial"/>
                <w:sz w:val="20"/>
                <w:szCs w:val="20"/>
              </w:rPr>
              <w:t xml:space="preserve"> na naplňování 3. role univerzity</w:t>
            </w:r>
            <w:r w:rsidR="00FB3C1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8E5335F" w14:textId="2165B8A7" w:rsidR="00FB3C1A" w:rsidRPr="00FB3C1A" w:rsidRDefault="0041765D" w:rsidP="00FB3C1A">
            <w:pPr>
              <w:pStyle w:val="Odstavecseseznamem"/>
              <w:numPr>
                <w:ilvl w:val="0"/>
                <w:numId w:val="10"/>
              </w:numPr>
              <w:spacing w:before="120" w:after="0"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Dobré</w:t>
            </w:r>
            <w:r w:rsidR="00FB3C1A" w:rsidRPr="00FB3C1A">
              <w:rPr>
                <w:rFonts w:ascii="Arial" w:hAnsi="Arial" w:cs="Arial"/>
                <w:sz w:val="20"/>
                <w:szCs w:val="20"/>
              </w:rPr>
              <w:t xml:space="preserve"> uplatnění absolventů v praxi.</w:t>
            </w:r>
          </w:p>
          <w:p w14:paraId="6BF0AF68" w14:textId="6041827B" w:rsidR="00FB3C1A" w:rsidRPr="00FB3C1A" w:rsidRDefault="0041765D" w:rsidP="00FB3C1A">
            <w:pPr>
              <w:pStyle w:val="Odstavecseseznamem"/>
              <w:numPr>
                <w:ilvl w:val="0"/>
                <w:numId w:val="10"/>
              </w:numPr>
              <w:spacing w:before="120" w:after="0"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FB3C1A" w:rsidRPr="00FB3C1A">
              <w:rPr>
                <w:rFonts w:ascii="Arial" w:hAnsi="Arial" w:cs="Arial"/>
                <w:sz w:val="20"/>
                <w:szCs w:val="20"/>
              </w:rPr>
              <w:t>říjemné</w:t>
            </w:r>
            <w:r w:rsidR="002A2D82">
              <w:rPr>
                <w:rFonts w:ascii="Arial" w:hAnsi="Arial" w:cs="Arial"/>
                <w:sz w:val="20"/>
                <w:szCs w:val="20"/>
              </w:rPr>
              <w:t xml:space="preserve"> komunikační prostředí a podpora</w:t>
            </w:r>
            <w:r w:rsidR="00FB3C1A" w:rsidRPr="00FB3C1A">
              <w:rPr>
                <w:rFonts w:ascii="Arial" w:hAnsi="Arial" w:cs="Arial"/>
                <w:sz w:val="20"/>
                <w:szCs w:val="20"/>
              </w:rPr>
              <w:t xml:space="preserve"> studentů v rámci intenzivních vazeb pedagog – student.</w:t>
            </w:r>
          </w:p>
          <w:p w14:paraId="0B861834" w14:textId="3DDFE8E5" w:rsidR="00FB3C1A" w:rsidRPr="00FB3C1A" w:rsidRDefault="0041765D" w:rsidP="00FB3C1A">
            <w:pPr>
              <w:pStyle w:val="Odstavecseseznamem"/>
              <w:numPr>
                <w:ilvl w:val="0"/>
                <w:numId w:val="10"/>
              </w:numPr>
              <w:spacing w:before="120" w:after="0"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Široká</w:t>
            </w:r>
            <w:r w:rsidR="00FB3C1A" w:rsidRPr="00FB3C1A">
              <w:rPr>
                <w:rFonts w:ascii="Arial" w:hAnsi="Arial" w:cs="Arial"/>
                <w:sz w:val="20"/>
                <w:szCs w:val="20"/>
              </w:rPr>
              <w:t xml:space="preserve"> skladba předmětů s důrazem na propojení, aplikaci teoretických postulátů a přímé pedagogické činnosti učitelů.</w:t>
            </w:r>
          </w:p>
          <w:p w14:paraId="325B3A44" w14:textId="16A5A18C" w:rsidR="00FB3C1A" w:rsidRPr="00FB3C1A" w:rsidRDefault="002A2D82" w:rsidP="00FB3C1A">
            <w:pPr>
              <w:pStyle w:val="Odstavecseseznamem"/>
              <w:numPr>
                <w:ilvl w:val="0"/>
                <w:numId w:val="10"/>
              </w:numPr>
              <w:spacing w:before="120" w:after="0"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Nabídka</w:t>
            </w:r>
            <w:r w:rsidR="0053183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příležitostí</w:t>
            </w:r>
            <w:r w:rsidR="00FB3C1A" w:rsidRPr="00FB3C1A">
              <w:rPr>
                <w:rFonts w:ascii="Arial" w:hAnsi="Arial" w:cs="Arial"/>
                <w:sz w:val="20"/>
                <w:szCs w:val="20"/>
              </w:rPr>
              <w:t xml:space="preserve"> pro zapojování studentů do p</w:t>
            </w:r>
            <w:r>
              <w:rPr>
                <w:rFonts w:ascii="Arial" w:hAnsi="Arial" w:cs="Arial"/>
                <w:sz w:val="20"/>
                <w:szCs w:val="20"/>
              </w:rPr>
              <w:t>rojektových aktivit pracoviště, které UMŠ zabezpečuje.</w:t>
            </w:r>
          </w:p>
          <w:p w14:paraId="030524FF" w14:textId="7E57D472" w:rsidR="00FB3C1A" w:rsidRPr="00FB3C1A" w:rsidRDefault="00FB3C1A" w:rsidP="00FB3C1A">
            <w:pPr>
              <w:pStyle w:val="Odstavecseseznamem"/>
              <w:numPr>
                <w:ilvl w:val="0"/>
                <w:numId w:val="10"/>
              </w:numPr>
              <w:spacing w:before="120" w:after="0"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B3C1A">
              <w:rPr>
                <w:rFonts w:ascii="Arial" w:hAnsi="Arial" w:cs="Arial"/>
                <w:sz w:val="20"/>
                <w:szCs w:val="20"/>
              </w:rPr>
              <w:t xml:space="preserve">Studenti přicházející ze středních pedagogických škol vnímají </w:t>
            </w:r>
            <w:r w:rsidR="00F324AE">
              <w:rPr>
                <w:rFonts w:ascii="Arial" w:hAnsi="Arial" w:cs="Arial"/>
                <w:sz w:val="20"/>
                <w:szCs w:val="20"/>
              </w:rPr>
              <w:t>diametrální změnu</w:t>
            </w:r>
            <w:r w:rsidRPr="00FB3C1A">
              <w:rPr>
                <w:rFonts w:ascii="Arial" w:hAnsi="Arial" w:cs="Arial"/>
                <w:sz w:val="20"/>
                <w:szCs w:val="20"/>
              </w:rPr>
              <w:t xml:space="preserve"> v tom, jak mají, respektive </w:t>
            </w:r>
            <w:r w:rsidR="000A2337">
              <w:rPr>
                <w:rFonts w:ascii="Arial" w:hAnsi="Arial" w:cs="Arial"/>
                <w:sz w:val="20"/>
                <w:szCs w:val="20"/>
              </w:rPr>
              <w:t xml:space="preserve">jak </w:t>
            </w:r>
            <w:r w:rsidRPr="00FB3C1A">
              <w:rPr>
                <w:rFonts w:ascii="Arial" w:hAnsi="Arial" w:cs="Arial"/>
                <w:sz w:val="20"/>
                <w:szCs w:val="20"/>
              </w:rPr>
              <w:t>je možné o vzdělávání dětí v předškolním věku uvažovat</w:t>
            </w:r>
            <w:r w:rsidR="00F324AE">
              <w:rPr>
                <w:rFonts w:ascii="Arial" w:hAnsi="Arial" w:cs="Arial"/>
                <w:sz w:val="20"/>
                <w:szCs w:val="20"/>
              </w:rPr>
              <w:t xml:space="preserve"> a jak jej realizovat</w:t>
            </w:r>
            <w:r w:rsidRPr="00FB3C1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41E6C1" w14:textId="77777777" w:rsidR="00540648" w:rsidRPr="00FB3C1A" w:rsidRDefault="00540648" w:rsidP="00FB3C1A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  <w:tc>
          <w:tcPr>
            <w:tcW w:w="2500" w:type="pct"/>
          </w:tcPr>
          <w:p w14:paraId="79AAA936" w14:textId="5A8222CB" w:rsidR="00FB3C1A" w:rsidRPr="00FB3C1A" w:rsidRDefault="00F8792E" w:rsidP="00FB3C1A">
            <w:pPr>
              <w:pStyle w:val="Odstavecseseznamem"/>
              <w:numPr>
                <w:ilvl w:val="0"/>
                <w:numId w:val="10"/>
              </w:numPr>
              <w:spacing w:before="120" w:after="0"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I</w:t>
            </w:r>
            <w:r w:rsidR="00FB3C1A" w:rsidRPr="00FB3C1A">
              <w:rPr>
                <w:rFonts w:ascii="Arial" w:hAnsi="Arial" w:cs="Arial"/>
                <w:sz w:val="20"/>
                <w:szCs w:val="20"/>
              </w:rPr>
              <w:t>ntenzita praxeologické přípravy studentů ve vazbě na spolupráci s pedagogickou praxí MŠ (větší zapojování do praxe předškolních zařízení). Především u studentů bez předchozí přípravy v pedagogickém oboru (střední školy s pedagogickým zaměřením)</w:t>
            </w:r>
            <w:r w:rsidR="0014484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43D8431" w14:textId="39FC7638" w:rsidR="00FB3C1A" w:rsidRPr="00584504" w:rsidRDefault="0041765D" w:rsidP="00584504">
            <w:pPr>
              <w:pStyle w:val="Odstavecseseznamem"/>
              <w:numPr>
                <w:ilvl w:val="0"/>
                <w:numId w:val="10"/>
              </w:numPr>
              <w:spacing w:before="120" w:after="0"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="00FB3C1A" w:rsidRPr="00584504">
              <w:rPr>
                <w:rFonts w:ascii="Arial" w:hAnsi="Arial" w:cs="Arial"/>
                <w:color w:val="000000"/>
                <w:sz w:val="20"/>
                <w:szCs w:val="20"/>
              </w:rPr>
              <w:t xml:space="preserve">luktuace pracovníků </w:t>
            </w:r>
            <w:r w:rsidR="00FF2413">
              <w:rPr>
                <w:rFonts w:ascii="Arial" w:hAnsi="Arial" w:cs="Arial"/>
                <w:color w:val="000000"/>
                <w:sz w:val="20"/>
                <w:szCs w:val="20"/>
              </w:rPr>
              <w:t xml:space="preserve">zabezpečující UMŠ </w:t>
            </w:r>
            <w:r w:rsidR="00FB3C1A" w:rsidRPr="00584504">
              <w:rPr>
                <w:rFonts w:ascii="Arial" w:hAnsi="Arial" w:cs="Arial"/>
                <w:color w:val="000000"/>
                <w:sz w:val="20"/>
                <w:szCs w:val="20"/>
              </w:rPr>
              <w:t>z důvodu odchodu na MD/RD</w:t>
            </w:r>
            <w:r w:rsidR="0014484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FB3C1A" w:rsidRPr="0058450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704F037" w14:textId="2D53F5C8" w:rsidR="00FB3C1A" w:rsidRPr="00584504" w:rsidRDefault="0041765D" w:rsidP="00584504">
            <w:pPr>
              <w:pStyle w:val="Odstavecseseznamem"/>
              <w:numPr>
                <w:ilvl w:val="0"/>
                <w:numId w:val="10"/>
              </w:numPr>
              <w:spacing w:before="120" w:after="0"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FB3C1A" w:rsidRPr="00584504">
              <w:rPr>
                <w:rFonts w:ascii="Arial" w:hAnsi="Arial" w:cs="Arial"/>
                <w:color w:val="000000"/>
                <w:sz w:val="20"/>
                <w:szCs w:val="20"/>
              </w:rPr>
              <w:t>erovnoměrně rozložená publikační činnost akademickýc</w:t>
            </w:r>
            <w:r w:rsidR="00FF2413">
              <w:rPr>
                <w:rFonts w:ascii="Arial" w:hAnsi="Arial" w:cs="Arial"/>
                <w:color w:val="000000"/>
                <w:sz w:val="20"/>
                <w:szCs w:val="20"/>
              </w:rPr>
              <w:t>h pracovníků zabezpečujících UMŠ.</w:t>
            </w:r>
          </w:p>
          <w:p w14:paraId="23805276" w14:textId="59B07521" w:rsidR="00FB3C1A" w:rsidRPr="00B85D97" w:rsidRDefault="0041765D" w:rsidP="00584504">
            <w:pPr>
              <w:pStyle w:val="Odstavecseseznamem"/>
              <w:numPr>
                <w:ilvl w:val="0"/>
                <w:numId w:val="10"/>
              </w:numPr>
              <w:spacing w:before="120" w:after="0" w:line="240" w:lineRule="auto"/>
              <w:jc w:val="left"/>
              <w:textAlignment w:val="baseline"/>
              <w:rPr>
                <w:ins w:id="540" w:author="janabask janabask" w:date="2021-09-15T12:07:00Z"/>
                <w:rFonts w:ascii="Arial" w:hAnsi="Arial" w:cs="Arial"/>
                <w:sz w:val="20"/>
                <w:szCs w:val="20"/>
                <w:rPrChange w:id="541" w:author="janabask janabask" w:date="2021-09-15T12:07:00Z">
                  <w:rPr>
                    <w:ins w:id="542" w:author="janabask janabask" w:date="2021-09-15T12:07:00Z"/>
                    <w:rFonts w:ascii="Arial" w:hAnsi="Arial" w:cs="Arial"/>
                    <w:color w:val="000000"/>
                    <w:sz w:val="20"/>
                    <w:szCs w:val="20"/>
                  </w:rPr>
                </w:rPrChange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FB3C1A" w:rsidRPr="00584504">
              <w:rPr>
                <w:rFonts w:ascii="Arial" w:hAnsi="Arial" w:cs="Arial"/>
                <w:color w:val="000000"/>
                <w:sz w:val="20"/>
                <w:szCs w:val="20"/>
              </w:rPr>
              <w:t>í</w:t>
            </w:r>
            <w:ins w:id="543" w:author="janabask janabask" w:date="2021-09-15T12:00:00Z">
              <w:r w:rsidR="00B85D97">
                <w:rPr>
                  <w:rFonts w:ascii="Arial" w:hAnsi="Arial" w:cs="Arial"/>
                  <w:color w:val="000000"/>
                  <w:sz w:val="20"/>
                  <w:szCs w:val="20"/>
                </w:rPr>
                <w:t>žší</w:t>
              </w:r>
            </w:ins>
            <w:del w:id="544" w:author="janabask janabask" w:date="2021-09-15T12:00:00Z">
              <w:r w:rsidR="00FB3C1A" w:rsidRPr="00584504" w:rsidDel="00B85D97">
                <w:rPr>
                  <w:rFonts w:ascii="Arial" w:hAnsi="Arial" w:cs="Arial"/>
                  <w:color w:val="000000"/>
                  <w:sz w:val="20"/>
                  <w:szCs w:val="20"/>
                </w:rPr>
                <w:delText>zký</w:delText>
              </w:r>
            </w:del>
            <w:r w:rsidR="00FB3C1A" w:rsidRPr="00584504">
              <w:rPr>
                <w:rFonts w:ascii="Arial" w:hAnsi="Arial" w:cs="Arial"/>
                <w:color w:val="000000"/>
                <w:sz w:val="20"/>
                <w:szCs w:val="20"/>
              </w:rPr>
              <w:t xml:space="preserve"> počet vyjíždějících studentů </w:t>
            </w:r>
            <w:ins w:id="545" w:author="janabask janabask" w:date="2021-09-15T12:00:00Z">
              <w:r w:rsidR="00B85D97">
                <w:rPr>
                  <w:rFonts w:ascii="Arial" w:hAnsi="Arial" w:cs="Arial"/>
                  <w:color w:val="000000"/>
                  <w:sz w:val="20"/>
                  <w:szCs w:val="20"/>
                </w:rPr>
                <w:t>a učitelů</w:t>
              </w:r>
            </w:ins>
            <w:ins w:id="546" w:author="janabask janabask" w:date="2021-09-15T12:01:00Z">
              <w:r w:rsidR="00B85D97"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</w:ins>
            <w:r w:rsidR="00FB3C1A" w:rsidRPr="00584504">
              <w:rPr>
                <w:rFonts w:ascii="Arial" w:hAnsi="Arial" w:cs="Arial"/>
                <w:color w:val="000000"/>
                <w:sz w:val="20"/>
                <w:szCs w:val="20"/>
              </w:rPr>
              <w:br/>
              <w:t>na delší studijní pobyt</w:t>
            </w:r>
            <w:r w:rsidR="00E20037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="00FB3C1A" w:rsidRPr="00584504">
              <w:rPr>
                <w:rFonts w:ascii="Arial" w:hAnsi="Arial" w:cs="Arial"/>
                <w:color w:val="000000"/>
                <w:sz w:val="20"/>
                <w:szCs w:val="20"/>
              </w:rPr>
              <w:t xml:space="preserve"> do zahraničí</w:t>
            </w:r>
            <w:r w:rsidR="0014484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618A5AC3" w14:textId="04DCC6CE" w:rsidR="00B85D97" w:rsidRPr="00584504" w:rsidRDefault="00B85D97" w:rsidP="00584504">
            <w:pPr>
              <w:pStyle w:val="Odstavecseseznamem"/>
              <w:numPr>
                <w:ilvl w:val="0"/>
                <w:numId w:val="10"/>
              </w:numPr>
              <w:spacing w:before="120" w:after="0"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ins w:id="547" w:author="janabask janabask" w:date="2021-09-15T12:07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Nedostatečná návra</w:t>
              </w:r>
              <w:r w:rsidR="00521D4D">
                <w:rPr>
                  <w:rFonts w:ascii="Arial" w:hAnsi="Arial" w:cs="Arial"/>
                  <w:color w:val="000000"/>
                  <w:sz w:val="20"/>
                  <w:szCs w:val="20"/>
                </w:rPr>
                <w:t>tnost dotazníku od dotazovaných</w:t>
              </w: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s</w:t>
              </w:r>
              <w:r w:rsidR="00521D4D">
                <w:rPr>
                  <w:rFonts w:ascii="Arial" w:hAnsi="Arial" w:cs="Arial"/>
                  <w:color w:val="000000"/>
                  <w:sz w:val="20"/>
                  <w:szCs w:val="20"/>
                </w:rPr>
                <w:t>tudentů,</w:t>
              </w: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absolventů</w:t>
              </w:r>
            </w:ins>
            <w:ins w:id="548" w:author="janabask janabask" w:date="2021-09-15T15:17:00Z">
              <w:r w:rsidR="00521D4D"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a zaměstnavatelů</w:t>
              </w:r>
            </w:ins>
            <w:ins w:id="549" w:author="janabask janabask" w:date="2021-09-15T12:07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pro relevantní vy</w:t>
              </w:r>
            </w:ins>
            <w:ins w:id="550" w:author="janabask janabask" w:date="2021-09-15T15:24:00Z">
              <w:r w:rsidR="00E61807">
                <w:rPr>
                  <w:rFonts w:ascii="Arial" w:hAnsi="Arial" w:cs="Arial"/>
                  <w:color w:val="000000"/>
                  <w:sz w:val="20"/>
                  <w:szCs w:val="20"/>
                </w:rPr>
                <w:t>ho</w:t>
              </w:r>
            </w:ins>
            <w:ins w:id="551" w:author="janabask janabask" w:date="2021-09-15T12:07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dnocování kvality výuky a studia</w:t>
              </w:r>
            </w:ins>
            <w:ins w:id="552" w:author="janabask janabask" w:date="2021-09-15T15:18:00Z">
              <w:r w:rsidR="00521D4D"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v UMŠ a uplatnění v praxi u</w:t>
              </w:r>
            </w:ins>
            <w:ins w:id="553" w:author="janabask janabask" w:date="2021-09-15T12:07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</w:ins>
            <w:ins w:id="554" w:author="janabask janabask" w:date="2021-09-15T15:19:00Z">
              <w:r w:rsidR="00521D4D">
                <w:rPr>
                  <w:rFonts w:ascii="Arial" w:hAnsi="Arial" w:cs="Arial"/>
                  <w:color w:val="000000"/>
                  <w:sz w:val="20"/>
                  <w:szCs w:val="20"/>
                </w:rPr>
                <w:t>absolventů</w:t>
              </w:r>
            </w:ins>
            <w:ins w:id="555" w:author="janabask janabask" w:date="2021-09-15T12:07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UM</w:t>
              </w:r>
            </w:ins>
            <w:ins w:id="556" w:author="janabask janabask" w:date="2021-09-15T12:09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Š</w:t>
              </w:r>
            </w:ins>
          </w:p>
          <w:p w14:paraId="762B1FFF" w14:textId="77777777" w:rsidR="0031254C" w:rsidRPr="00FB3C1A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F77775D" w14:textId="77777777" w:rsidR="0031254C" w:rsidRPr="00FB3C1A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A01FC0" w:rsidRPr="00FB3C1A" w14:paraId="1B678F7F" w14:textId="77777777" w:rsidTr="00160D7F">
        <w:tc>
          <w:tcPr>
            <w:tcW w:w="2500" w:type="pct"/>
            <w:shd w:val="clear" w:color="auto" w:fill="F7CAAC" w:themeFill="accent2" w:themeFillTint="66"/>
          </w:tcPr>
          <w:p w14:paraId="72F20B1B" w14:textId="77777777" w:rsidR="00A01FC0" w:rsidRPr="00FB3C1A" w:rsidRDefault="003B6B3D" w:rsidP="0031254C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FB3C1A">
              <w:rPr>
                <w:rFonts w:ascii="Arial" w:hAnsi="Arial" w:cs="Arial"/>
                <w:b/>
                <w:sz w:val="20"/>
              </w:rPr>
              <w:t>Příležitosti</w:t>
            </w:r>
          </w:p>
        </w:tc>
        <w:tc>
          <w:tcPr>
            <w:tcW w:w="2500" w:type="pct"/>
            <w:shd w:val="clear" w:color="auto" w:fill="F7CAAC" w:themeFill="accent2" w:themeFillTint="66"/>
          </w:tcPr>
          <w:p w14:paraId="4AA0F1C2" w14:textId="355DCA9F" w:rsidR="00A01FC0" w:rsidRPr="00FB3C1A" w:rsidRDefault="002F2099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b/>
                <w:sz w:val="20"/>
                <w:highlight w:val="yellow"/>
              </w:rPr>
            </w:pPr>
            <w:r w:rsidRPr="00FB3C1A">
              <w:rPr>
                <w:rFonts w:ascii="Arial" w:hAnsi="Arial" w:cs="Arial"/>
                <w:b/>
                <w:sz w:val="20"/>
              </w:rPr>
              <w:t>Rizika</w:t>
            </w:r>
          </w:p>
        </w:tc>
      </w:tr>
      <w:tr w:rsidR="00A01FC0" w:rsidRPr="00FB3C1A" w14:paraId="2D20D61B" w14:textId="77777777" w:rsidTr="00D03D96">
        <w:tc>
          <w:tcPr>
            <w:tcW w:w="2500" w:type="pct"/>
          </w:tcPr>
          <w:p w14:paraId="068A1579" w14:textId="3100C10F" w:rsidR="00FB3C1A" w:rsidRDefault="00FB3C1A" w:rsidP="00FB3C1A">
            <w:pPr>
              <w:pStyle w:val="Odstavecseseznamem"/>
              <w:numPr>
                <w:ilvl w:val="0"/>
                <w:numId w:val="10"/>
              </w:numPr>
              <w:spacing w:before="120" w:after="0" w:line="240" w:lineRule="auto"/>
              <w:jc w:val="left"/>
              <w:textAlignment w:val="baseline"/>
              <w:rPr>
                <w:ins w:id="557" w:author="janabask janabask" w:date="2021-09-15T15:24:00Z"/>
                <w:rFonts w:ascii="Arial" w:hAnsi="Arial" w:cs="Arial"/>
                <w:sz w:val="20"/>
                <w:szCs w:val="20"/>
              </w:rPr>
            </w:pPr>
            <w:r w:rsidRPr="00FB3C1A">
              <w:rPr>
                <w:rFonts w:ascii="Arial" w:hAnsi="Arial" w:cs="Arial"/>
                <w:sz w:val="20"/>
                <w:szCs w:val="20"/>
              </w:rPr>
              <w:t>Podpora motivace studentů pokračovat v studiu  v rámci navazu</w:t>
            </w:r>
            <w:r w:rsidR="00C27820">
              <w:rPr>
                <w:rFonts w:ascii="Arial" w:hAnsi="Arial" w:cs="Arial"/>
                <w:sz w:val="20"/>
                <w:szCs w:val="20"/>
              </w:rPr>
              <w:t>jícího SP Předškolní pedagogika, případně vyhledávání adeptů na doktorské studium.</w:t>
            </w:r>
          </w:p>
          <w:p w14:paraId="04FB26DB" w14:textId="271D70EB" w:rsidR="00E61807" w:rsidRPr="00FB3C1A" w:rsidRDefault="00E61807" w:rsidP="00FB3C1A">
            <w:pPr>
              <w:pStyle w:val="Odstavecseseznamem"/>
              <w:numPr>
                <w:ilvl w:val="0"/>
                <w:numId w:val="10"/>
              </w:numPr>
              <w:spacing w:before="120" w:after="0"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ins w:id="558" w:author="janabask janabask" w:date="2021-09-15T15:24:00Z">
              <w:r>
                <w:rPr>
                  <w:rFonts w:ascii="Arial" w:hAnsi="Arial" w:cs="Arial"/>
                  <w:sz w:val="20"/>
                  <w:szCs w:val="20"/>
                </w:rPr>
                <w:t>Podpora motivace studentů pro vyjádření hodnotících postojů k</w:t>
              </w:r>
            </w:ins>
            <w:ins w:id="559" w:author="janabask janabask" w:date="2021-09-15T15:25:00Z">
              <w:r>
                <w:rPr>
                  <w:rFonts w:ascii="Arial" w:hAnsi="Arial" w:cs="Arial"/>
                  <w:sz w:val="20"/>
                  <w:szCs w:val="20"/>
                </w:rPr>
                <w:t> </w:t>
              </w:r>
            </w:ins>
            <w:ins w:id="560" w:author="janabask janabask" w:date="2021-09-15T15:24:00Z">
              <w:r>
                <w:rPr>
                  <w:rFonts w:ascii="Arial" w:hAnsi="Arial" w:cs="Arial"/>
                  <w:sz w:val="20"/>
                  <w:szCs w:val="20"/>
                </w:rPr>
                <w:t>UM</w:t>
              </w:r>
            </w:ins>
            <w:ins w:id="561" w:author="janabask janabask" w:date="2021-09-15T15:25:00Z">
              <w:r>
                <w:rPr>
                  <w:rFonts w:ascii="Arial" w:hAnsi="Arial" w:cs="Arial"/>
                  <w:sz w:val="20"/>
                  <w:szCs w:val="20"/>
                </w:rPr>
                <w:t xml:space="preserve">Š v zájmu </w:t>
              </w:r>
            </w:ins>
            <w:ins w:id="562" w:author="Majerčík Jakub (211662)" w:date="2021-09-15T17:23:00Z">
              <w:r w:rsidR="00332995">
                <w:rPr>
                  <w:rFonts w:ascii="Arial" w:hAnsi="Arial" w:cs="Arial"/>
                  <w:sz w:val="20"/>
                  <w:szCs w:val="20"/>
                </w:rPr>
                <w:t xml:space="preserve">reflexe a </w:t>
              </w:r>
            </w:ins>
            <w:ins w:id="563" w:author="janabask janabask" w:date="2021-09-15T15:25:00Z">
              <w:r>
                <w:rPr>
                  <w:rFonts w:ascii="Arial" w:hAnsi="Arial" w:cs="Arial"/>
                  <w:sz w:val="20"/>
                  <w:szCs w:val="20"/>
                </w:rPr>
                <w:t>zkvalitňování stud</w:t>
              </w:r>
            </w:ins>
            <w:ins w:id="564" w:author="janabask janabask" w:date="2021-09-15T15:26:00Z">
              <w:r>
                <w:rPr>
                  <w:rFonts w:ascii="Arial" w:hAnsi="Arial" w:cs="Arial"/>
                  <w:sz w:val="20"/>
                  <w:szCs w:val="20"/>
                </w:rPr>
                <w:t>i</w:t>
              </w:r>
            </w:ins>
            <w:ins w:id="565" w:author="janabask janabask" w:date="2021-09-15T15:25:00Z">
              <w:r>
                <w:rPr>
                  <w:rFonts w:ascii="Arial" w:hAnsi="Arial" w:cs="Arial"/>
                  <w:sz w:val="20"/>
                  <w:szCs w:val="20"/>
                </w:rPr>
                <w:t>a</w:t>
              </w:r>
            </w:ins>
            <w:ins w:id="566" w:author="janabask janabask" w:date="2021-09-15T15:26:00Z">
              <w:r>
                <w:rPr>
                  <w:rFonts w:ascii="Arial" w:hAnsi="Arial" w:cs="Arial"/>
                  <w:sz w:val="20"/>
                  <w:szCs w:val="20"/>
                </w:rPr>
                <w:t>.</w:t>
              </w:r>
            </w:ins>
          </w:p>
          <w:p w14:paraId="7A66862A" w14:textId="3D8F49B6" w:rsidR="00FB3C1A" w:rsidRPr="00FB3C1A" w:rsidRDefault="00FB3C1A" w:rsidP="00FB3C1A">
            <w:pPr>
              <w:pStyle w:val="Odstavecseseznamem"/>
              <w:numPr>
                <w:ilvl w:val="0"/>
                <w:numId w:val="10"/>
              </w:numPr>
              <w:spacing w:before="120" w:after="0"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B3C1A">
              <w:rPr>
                <w:rFonts w:ascii="Arial" w:hAnsi="Arial" w:cs="Arial"/>
                <w:sz w:val="20"/>
                <w:szCs w:val="20"/>
              </w:rPr>
              <w:t>Podpora rozvoje inter</w:t>
            </w:r>
            <w:r w:rsidR="00876999" w:rsidRPr="00FB3C1A">
              <w:rPr>
                <w:rFonts w:ascii="Arial" w:hAnsi="Arial" w:cs="Arial"/>
                <w:sz w:val="20"/>
                <w:szCs w:val="20"/>
              </w:rPr>
              <w:t>personálních</w:t>
            </w:r>
            <w:r w:rsidRPr="00FB3C1A">
              <w:rPr>
                <w:rFonts w:ascii="Arial" w:hAnsi="Arial" w:cs="Arial"/>
                <w:sz w:val="20"/>
                <w:szCs w:val="20"/>
              </w:rPr>
              <w:t xml:space="preserve"> a intrapersonálních kompetencí studentů s cílem prosazovat nové vzdělávací strategie v praxi.</w:t>
            </w:r>
          </w:p>
          <w:p w14:paraId="4A35F6D6" w14:textId="51A613B2" w:rsidR="00FB3C1A" w:rsidRDefault="00FB3C1A" w:rsidP="00FB3C1A">
            <w:pPr>
              <w:pStyle w:val="Odstavecseseznamem"/>
              <w:numPr>
                <w:ilvl w:val="0"/>
                <w:numId w:val="10"/>
              </w:numPr>
              <w:spacing w:before="120" w:after="0"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B3C1A">
              <w:rPr>
                <w:rFonts w:ascii="Arial" w:hAnsi="Arial" w:cs="Arial"/>
                <w:sz w:val="20"/>
                <w:szCs w:val="20"/>
              </w:rPr>
              <w:t>Podpora statusu učitelského povolání prostřednictvím zvyšování</w:t>
            </w:r>
            <w:r w:rsidR="0041765D">
              <w:rPr>
                <w:rFonts w:ascii="Arial" w:hAnsi="Arial" w:cs="Arial"/>
                <w:sz w:val="20"/>
                <w:szCs w:val="20"/>
              </w:rPr>
              <w:t xml:space="preserve"> vysoké</w:t>
            </w:r>
            <w:r w:rsidRPr="00FB3C1A">
              <w:rPr>
                <w:rFonts w:ascii="Arial" w:hAnsi="Arial" w:cs="Arial"/>
                <w:sz w:val="20"/>
                <w:szCs w:val="20"/>
              </w:rPr>
              <w:t xml:space="preserve"> odborné připravenosti učitelů MŠ. </w:t>
            </w:r>
          </w:p>
          <w:p w14:paraId="6B4E6FF9" w14:textId="3E8BA092" w:rsidR="004F3BFA" w:rsidRPr="00FB3C1A" w:rsidRDefault="004F3BFA" w:rsidP="00FB3C1A">
            <w:pPr>
              <w:pStyle w:val="Odstavecseseznamem"/>
              <w:numPr>
                <w:ilvl w:val="0"/>
                <w:numId w:val="10"/>
              </w:numPr>
              <w:spacing w:before="120" w:after="0"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Podpora akademických pracovníků při rozvíjení dovedností </w:t>
            </w:r>
            <w:r w:rsidR="00967A9D">
              <w:rPr>
                <w:rFonts w:ascii="Arial" w:hAnsi="Arial" w:cs="Arial"/>
                <w:sz w:val="20"/>
                <w:szCs w:val="20"/>
              </w:rPr>
              <w:t xml:space="preserve">souvisejících s </w:t>
            </w:r>
            <w:r>
              <w:rPr>
                <w:rFonts w:ascii="Arial" w:hAnsi="Arial" w:cs="Arial"/>
                <w:sz w:val="20"/>
                <w:szCs w:val="20"/>
              </w:rPr>
              <w:t>vedení</w:t>
            </w:r>
            <w:r w:rsidR="00967A9D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 bakalářských prací.</w:t>
            </w:r>
          </w:p>
          <w:p w14:paraId="6EF8C3D1" w14:textId="77777777" w:rsidR="00A01FC0" w:rsidRPr="00FB3C1A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87D0A1B" w14:textId="77777777" w:rsidR="0031254C" w:rsidRPr="00FB3C1A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DCF2CEF" w14:textId="77777777" w:rsidR="00CF34FE" w:rsidRPr="00FB3C1A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29A531B" w14:textId="77777777" w:rsidR="00CF34FE" w:rsidRPr="00FB3C1A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639D5EC" w14:textId="77777777" w:rsidR="00540648" w:rsidRPr="00FB3C1A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  <w:tc>
          <w:tcPr>
            <w:tcW w:w="2500" w:type="pct"/>
          </w:tcPr>
          <w:p w14:paraId="63D08730" w14:textId="77777777" w:rsidR="00A01FC0" w:rsidRPr="00FB3C1A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F7B0D84" w14:textId="4F9431E6" w:rsidR="00FB3C1A" w:rsidRPr="00FB3C1A" w:rsidRDefault="00FB3C1A" w:rsidP="00FB3C1A">
            <w:pPr>
              <w:pStyle w:val="Odstavecseseznamem"/>
              <w:numPr>
                <w:ilvl w:val="0"/>
                <w:numId w:val="10"/>
              </w:numPr>
              <w:spacing w:before="120" w:after="0"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B3C1A">
              <w:rPr>
                <w:rFonts w:ascii="Arial" w:hAnsi="Arial" w:cs="Arial"/>
                <w:sz w:val="20"/>
                <w:szCs w:val="20"/>
              </w:rPr>
              <w:t>Konkurence učitelských fakult (</w:t>
            </w:r>
            <w:r w:rsidR="000A2337">
              <w:rPr>
                <w:rFonts w:ascii="Arial" w:hAnsi="Arial" w:cs="Arial"/>
                <w:sz w:val="20"/>
                <w:szCs w:val="20"/>
              </w:rPr>
              <w:t xml:space="preserve">MU </w:t>
            </w:r>
            <w:r w:rsidRPr="00FB3C1A">
              <w:rPr>
                <w:rFonts w:ascii="Arial" w:hAnsi="Arial" w:cs="Arial"/>
                <w:sz w:val="20"/>
                <w:szCs w:val="20"/>
              </w:rPr>
              <w:t xml:space="preserve">Brno, </w:t>
            </w:r>
            <w:r w:rsidR="000A2337">
              <w:rPr>
                <w:rFonts w:ascii="Arial" w:hAnsi="Arial" w:cs="Arial"/>
                <w:sz w:val="20"/>
                <w:szCs w:val="20"/>
              </w:rPr>
              <w:t xml:space="preserve">UP </w:t>
            </w:r>
            <w:r w:rsidRPr="00FB3C1A">
              <w:rPr>
                <w:rFonts w:ascii="Arial" w:hAnsi="Arial" w:cs="Arial"/>
                <w:sz w:val="20"/>
                <w:szCs w:val="20"/>
              </w:rPr>
              <w:t>Olomouc).</w:t>
            </w:r>
          </w:p>
          <w:p w14:paraId="3EC2601D" w14:textId="1BCAC0A1" w:rsidR="00FB3C1A" w:rsidRPr="00FB3C1A" w:rsidRDefault="00BE3FC8" w:rsidP="00FB3C1A">
            <w:pPr>
              <w:pStyle w:val="Odstavecseseznamem"/>
              <w:numPr>
                <w:ilvl w:val="0"/>
                <w:numId w:val="10"/>
              </w:numPr>
              <w:spacing w:before="120" w:after="0"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Skutečnost, že učitelství v</w:t>
            </w:r>
            <w:r w:rsidR="00FB3C1A" w:rsidRPr="00FB3C1A">
              <w:rPr>
                <w:rFonts w:ascii="Arial" w:hAnsi="Arial" w:cs="Arial"/>
                <w:sz w:val="20"/>
                <w:szCs w:val="20"/>
              </w:rPr>
              <w:t xml:space="preserve"> MŠ doposud nevyžaduje vysokoškolskou kvalifikaci.</w:t>
            </w:r>
          </w:p>
          <w:p w14:paraId="51DF2F14" w14:textId="77777777" w:rsidR="0031254C" w:rsidRPr="00FB3C1A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A1DE8A8" w14:textId="77777777" w:rsidR="0031254C" w:rsidRPr="00FB3C1A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8735F6D" w14:textId="77777777" w:rsidR="0031254C" w:rsidRPr="00FB3C1A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06734902" w14:textId="77777777" w:rsidR="00F4133D" w:rsidRDefault="00F4133D" w:rsidP="00F4133D">
      <w:pPr>
        <w:rPr>
          <w:rFonts w:eastAsia="Times New Roman" w:cs="Arial"/>
          <w:color w:val="000000"/>
          <w:sz w:val="16"/>
          <w:szCs w:val="16"/>
          <w:lang w:eastAsia="cs-CZ"/>
        </w:rPr>
      </w:pPr>
    </w:p>
    <w:p w14:paraId="4AB7C0FB" w14:textId="78DAC023" w:rsidR="00F4133D" w:rsidRPr="005533D1" w:rsidRDefault="00F4133D" w:rsidP="007451A3">
      <w:pPr>
        <w:rPr>
          <w:rFonts w:cs="Arial"/>
        </w:rPr>
      </w:pPr>
      <w:r w:rsidRPr="00EF6201">
        <w:rPr>
          <w:rFonts w:eastAsia="Times New Roman" w:cs="Arial"/>
          <w:color w:val="000000"/>
          <w:sz w:val="16"/>
          <w:szCs w:val="16"/>
          <w:lang w:eastAsia="cs-CZ"/>
        </w:rPr>
        <w:t>Poznámky:</w:t>
      </w:r>
      <w:r w:rsidR="007451A3">
        <w:rPr>
          <w:rFonts w:eastAsia="Times New Roman" w:cs="Arial"/>
          <w:color w:val="000000"/>
          <w:sz w:val="16"/>
          <w:szCs w:val="16"/>
          <w:lang w:eastAsia="cs-CZ"/>
        </w:rPr>
        <w:t xml:space="preserve"> 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Proveďte shrnutí se zřetelem k bodům </w:t>
      </w:r>
      <w:r w:rsidR="00FA1D1D">
        <w:rPr>
          <w:rFonts w:eastAsia="Times New Roman" w:cs="Arial"/>
          <w:color w:val="000000"/>
          <w:sz w:val="16"/>
          <w:szCs w:val="16"/>
          <w:lang w:eastAsia="cs-CZ"/>
        </w:rPr>
        <w:t xml:space="preserve">1 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až </w:t>
      </w:r>
      <w:r w:rsidR="00FA1D1D">
        <w:rPr>
          <w:rFonts w:eastAsia="Times New Roman" w:cs="Arial"/>
          <w:color w:val="000000"/>
          <w:sz w:val="16"/>
          <w:szCs w:val="16"/>
          <w:lang w:eastAsia="cs-CZ"/>
        </w:rPr>
        <w:t>9</w:t>
      </w:r>
      <w:r w:rsidR="00540648">
        <w:rPr>
          <w:rFonts w:eastAsia="Times New Roman" w:cs="Arial"/>
          <w:color w:val="000000"/>
          <w:sz w:val="16"/>
          <w:szCs w:val="16"/>
          <w:lang w:eastAsia="cs-CZ"/>
        </w:rPr>
        <w:t>.</w:t>
      </w:r>
    </w:p>
    <w:p w14:paraId="5FC286CC" w14:textId="77777777" w:rsidR="00AA27FD" w:rsidRDefault="00AA27FD" w:rsidP="00AA27FD">
      <w:pPr>
        <w:pStyle w:val="Bezmezer"/>
        <w:ind w:right="283"/>
        <w:rPr>
          <w:rFonts w:ascii="Arial" w:hAnsi="Arial" w:cs="Arial"/>
        </w:rPr>
      </w:pPr>
    </w:p>
    <w:p w14:paraId="44BA3AC4" w14:textId="7FC315A6" w:rsidR="007451A3" w:rsidRDefault="007451A3">
      <w:pPr>
        <w:spacing w:after="160" w:line="259" w:lineRule="auto"/>
        <w:rPr>
          <w:rFonts w:cs="Arial"/>
          <w:sz w:val="22"/>
        </w:rPr>
      </w:pPr>
    </w:p>
    <w:p w14:paraId="7A227AE9" w14:textId="409D3DFC" w:rsidR="007451A3" w:rsidRDefault="007451A3">
      <w:pPr>
        <w:spacing w:after="160" w:line="259" w:lineRule="auto"/>
        <w:rPr>
          <w:rFonts w:cs="Arial"/>
          <w:sz w:val="22"/>
        </w:rPr>
      </w:pPr>
      <w:r>
        <w:rPr>
          <w:rFonts w:cs="Arial"/>
          <w:sz w:val="22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7451A3" w:rsidRPr="0058573E" w14:paraId="561733CB" w14:textId="77777777" w:rsidTr="00D7734D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034D13D8" w14:textId="07602A70" w:rsidR="007451A3" w:rsidRPr="00EE039E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 xml:space="preserve">Opatření pro rozvoj SO/SP v příštích třech letech </w:t>
            </w:r>
          </w:p>
          <w:p w14:paraId="3EFEF559" w14:textId="3BBF0D4E" w:rsidR="007451A3" w:rsidRPr="00AC4575" w:rsidRDefault="007451A3" w:rsidP="007451A3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opatření vyvozených z analýzy realizace SO/SP za poslední tři roky, která budou přijata pro rozvoj SO/SP))</w:t>
            </w:r>
          </w:p>
        </w:tc>
      </w:tr>
      <w:tr w:rsidR="007451A3" w:rsidRPr="0058573E" w14:paraId="14676482" w14:textId="77777777" w:rsidTr="00D7734D">
        <w:trPr>
          <w:trHeight w:val="2497"/>
        </w:trPr>
        <w:tc>
          <w:tcPr>
            <w:tcW w:w="9040" w:type="dxa"/>
          </w:tcPr>
          <w:p w14:paraId="532AE922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03E96E4" w14:textId="67D3CDB7" w:rsidR="007451A3" w:rsidRDefault="000B7B63" w:rsidP="00407523">
            <w:pPr>
              <w:pStyle w:val="Bezmezer"/>
              <w:spacing w:before="12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Poslední studenti přijatí do studijního programu UMŠ, </w:t>
            </w:r>
            <w:r w:rsidR="00467C5F">
              <w:rPr>
                <w:rFonts w:ascii="Arial" w:hAnsi="Arial" w:cs="Arial"/>
                <w:sz w:val="20"/>
              </w:rPr>
              <w:t xml:space="preserve">jehož </w:t>
            </w:r>
            <w:r>
              <w:rPr>
                <w:rFonts w:ascii="Arial" w:hAnsi="Arial" w:cs="Arial"/>
                <w:sz w:val="20"/>
              </w:rPr>
              <w:t xml:space="preserve">akreditace končí rokem 2024, ukončili své studium SZZ v akademickém roce 2020/21. </w:t>
            </w:r>
            <w:r w:rsidR="006452CE">
              <w:rPr>
                <w:rFonts w:ascii="Arial" w:hAnsi="Arial" w:cs="Arial"/>
                <w:sz w:val="20"/>
              </w:rPr>
              <w:t>Aktuálně jsou studenti přijímáni do studia, které probíhá podle</w:t>
            </w:r>
            <w:r>
              <w:rPr>
                <w:rFonts w:ascii="Arial" w:hAnsi="Arial" w:cs="Arial"/>
                <w:sz w:val="20"/>
              </w:rPr>
              <w:t xml:space="preserve"> nově akreditovaného </w:t>
            </w:r>
            <w:r w:rsidR="006452CE">
              <w:rPr>
                <w:rFonts w:ascii="Arial" w:hAnsi="Arial" w:cs="Arial"/>
                <w:sz w:val="20"/>
              </w:rPr>
              <w:t xml:space="preserve">SP </w:t>
            </w:r>
            <w:r>
              <w:rPr>
                <w:rFonts w:ascii="Arial" w:hAnsi="Arial" w:cs="Arial"/>
                <w:sz w:val="20"/>
              </w:rPr>
              <w:t>UMŠ</w:t>
            </w:r>
            <w:r w:rsidR="006452CE">
              <w:rPr>
                <w:rFonts w:ascii="Arial" w:hAnsi="Arial" w:cs="Arial"/>
                <w:sz w:val="20"/>
              </w:rPr>
              <w:t xml:space="preserve"> s platností </w:t>
            </w:r>
            <w:r w:rsidR="0088621B">
              <w:rPr>
                <w:rFonts w:ascii="Arial" w:hAnsi="Arial" w:cs="Arial"/>
                <w:sz w:val="20"/>
              </w:rPr>
              <w:t xml:space="preserve">od 2018 </w:t>
            </w:r>
            <w:r w:rsidR="006452CE">
              <w:rPr>
                <w:rFonts w:ascii="Arial" w:hAnsi="Arial" w:cs="Arial"/>
                <w:sz w:val="20"/>
              </w:rPr>
              <w:t>do 2028.</w:t>
            </w:r>
            <w:r w:rsidR="0088621B">
              <w:rPr>
                <w:rFonts w:ascii="Arial" w:hAnsi="Arial" w:cs="Arial"/>
                <w:sz w:val="20"/>
              </w:rPr>
              <w:t xml:space="preserve"> Je to profesně zaměřený program, ve kterém je, dle pravidel, důraz kladen na přípravu na povolání učitele MŠ, a to na pozadí důsledného propojení teoretické a praktické přípravy studentů.</w:t>
            </w:r>
          </w:p>
          <w:p w14:paraId="308AFB70" w14:textId="1B019171" w:rsidR="00800F5C" w:rsidRDefault="00800F5C" w:rsidP="00407523">
            <w:pPr>
              <w:pStyle w:val="Bezmezer"/>
              <w:spacing w:before="12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 zásadě byl</w:t>
            </w:r>
            <w:r w:rsidR="0037367D">
              <w:rPr>
                <w:rFonts w:ascii="Arial" w:hAnsi="Arial" w:cs="Arial"/>
                <w:sz w:val="20"/>
              </w:rPr>
              <w:t>a</w:t>
            </w:r>
            <w:r>
              <w:rPr>
                <w:rFonts w:ascii="Arial" w:hAnsi="Arial" w:cs="Arial"/>
                <w:sz w:val="20"/>
              </w:rPr>
              <w:t xml:space="preserve"> opatření, které by řešil</w:t>
            </w:r>
            <w:r w:rsidR="0037367D">
              <w:rPr>
                <w:rFonts w:ascii="Arial" w:hAnsi="Arial" w:cs="Arial"/>
                <w:sz w:val="20"/>
              </w:rPr>
              <w:t>a</w:t>
            </w:r>
            <w:r>
              <w:rPr>
                <w:rFonts w:ascii="Arial" w:hAnsi="Arial" w:cs="Arial"/>
                <w:sz w:val="20"/>
              </w:rPr>
              <w:t xml:space="preserve"> disbalance </w:t>
            </w:r>
            <w:r w:rsidR="00953780">
              <w:rPr>
                <w:rFonts w:ascii="Arial" w:hAnsi="Arial" w:cs="Arial"/>
                <w:sz w:val="20"/>
              </w:rPr>
              <w:t>vyplývající</w:t>
            </w:r>
            <w:r>
              <w:rPr>
                <w:rFonts w:ascii="Arial" w:hAnsi="Arial" w:cs="Arial"/>
                <w:sz w:val="20"/>
              </w:rPr>
              <w:t xml:space="preserve"> ze SWOT analýzy</w:t>
            </w:r>
            <w:r w:rsidR="0037367D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 xml:space="preserve"> zapracován</w:t>
            </w:r>
            <w:r w:rsidR="0037367D">
              <w:rPr>
                <w:rFonts w:ascii="Arial" w:hAnsi="Arial" w:cs="Arial"/>
                <w:sz w:val="20"/>
              </w:rPr>
              <w:t>a</w:t>
            </w:r>
            <w:r>
              <w:rPr>
                <w:rFonts w:ascii="Arial" w:hAnsi="Arial" w:cs="Arial"/>
                <w:sz w:val="20"/>
              </w:rPr>
              <w:t xml:space="preserve"> do nov</w:t>
            </w:r>
            <w:r w:rsidR="00876999">
              <w:rPr>
                <w:rFonts w:ascii="Arial" w:hAnsi="Arial" w:cs="Arial"/>
                <w:sz w:val="20"/>
              </w:rPr>
              <w:t>ě</w:t>
            </w:r>
            <w:r>
              <w:rPr>
                <w:rFonts w:ascii="Arial" w:hAnsi="Arial" w:cs="Arial"/>
                <w:sz w:val="20"/>
              </w:rPr>
              <w:t xml:space="preserve"> akreditovaného SP UMŠ.</w:t>
            </w:r>
            <w:r w:rsidR="00953780">
              <w:rPr>
                <w:rFonts w:ascii="Arial" w:hAnsi="Arial" w:cs="Arial"/>
                <w:sz w:val="20"/>
              </w:rPr>
              <w:t xml:space="preserve"> Motivování studentů k </w:t>
            </w:r>
            <w:r w:rsidR="00407523">
              <w:rPr>
                <w:rFonts w:ascii="Arial" w:hAnsi="Arial" w:cs="Arial"/>
                <w:sz w:val="20"/>
              </w:rPr>
              <w:t>intenzivnějšímu</w:t>
            </w:r>
            <w:r w:rsidR="00953780">
              <w:rPr>
                <w:rFonts w:ascii="Arial" w:hAnsi="Arial" w:cs="Arial"/>
                <w:sz w:val="20"/>
              </w:rPr>
              <w:t xml:space="preserve"> využívání zahraničních pobyt</w:t>
            </w:r>
            <w:r w:rsidR="00876999">
              <w:rPr>
                <w:rFonts w:ascii="Arial" w:hAnsi="Arial" w:cs="Arial"/>
                <w:sz w:val="20"/>
              </w:rPr>
              <w:t>ů</w:t>
            </w:r>
            <w:r w:rsidR="00953780">
              <w:rPr>
                <w:rFonts w:ascii="Arial" w:hAnsi="Arial" w:cs="Arial"/>
                <w:sz w:val="20"/>
              </w:rPr>
              <w:t xml:space="preserve"> p</w:t>
            </w:r>
            <w:r w:rsidR="00876999">
              <w:rPr>
                <w:rFonts w:ascii="Arial" w:hAnsi="Arial" w:cs="Arial"/>
                <w:sz w:val="20"/>
              </w:rPr>
              <w:t>rostřednictvím</w:t>
            </w:r>
            <w:r w:rsidR="00D275BB">
              <w:rPr>
                <w:rFonts w:ascii="Arial" w:hAnsi="Arial" w:cs="Arial"/>
                <w:sz w:val="20"/>
              </w:rPr>
              <w:t xml:space="preserve"> program</w:t>
            </w:r>
            <w:r w:rsidR="00876999">
              <w:rPr>
                <w:rFonts w:ascii="Arial" w:hAnsi="Arial" w:cs="Arial"/>
                <w:sz w:val="20"/>
              </w:rPr>
              <w:t>u</w:t>
            </w:r>
            <w:r w:rsidR="00953780">
              <w:rPr>
                <w:rFonts w:ascii="Arial" w:hAnsi="Arial" w:cs="Arial"/>
                <w:sz w:val="20"/>
              </w:rPr>
              <w:t xml:space="preserve"> Erasmus bylo </w:t>
            </w:r>
            <w:r w:rsidR="00D275BB">
              <w:rPr>
                <w:rFonts w:ascii="Arial" w:hAnsi="Arial" w:cs="Arial"/>
                <w:sz w:val="20"/>
              </w:rPr>
              <w:t>determinováno</w:t>
            </w:r>
            <w:r w:rsidR="00953780">
              <w:rPr>
                <w:rFonts w:ascii="Arial" w:hAnsi="Arial" w:cs="Arial"/>
                <w:sz w:val="20"/>
              </w:rPr>
              <w:t xml:space="preserve"> </w:t>
            </w:r>
            <w:r w:rsidR="0037367D">
              <w:rPr>
                <w:rFonts w:ascii="Arial" w:hAnsi="Arial" w:cs="Arial"/>
                <w:sz w:val="20"/>
              </w:rPr>
              <w:t xml:space="preserve">opatřeními </w:t>
            </w:r>
            <w:r w:rsidR="00876999">
              <w:rPr>
                <w:rFonts w:ascii="Arial" w:hAnsi="Arial" w:cs="Arial"/>
                <w:sz w:val="20"/>
              </w:rPr>
              <w:t>souvisejícími s </w:t>
            </w:r>
            <w:r w:rsidR="00953780">
              <w:rPr>
                <w:rFonts w:ascii="Arial" w:hAnsi="Arial" w:cs="Arial"/>
                <w:sz w:val="20"/>
              </w:rPr>
              <w:t>pandemi</w:t>
            </w:r>
            <w:r w:rsidR="00876999">
              <w:rPr>
                <w:rFonts w:ascii="Arial" w:hAnsi="Arial" w:cs="Arial"/>
                <w:sz w:val="20"/>
              </w:rPr>
              <w:t>í koronaviru</w:t>
            </w:r>
            <w:r w:rsidR="00953780">
              <w:rPr>
                <w:rFonts w:ascii="Arial" w:hAnsi="Arial" w:cs="Arial"/>
                <w:sz w:val="20"/>
              </w:rPr>
              <w:t>.</w:t>
            </w:r>
          </w:p>
          <w:p w14:paraId="6C2F84FD" w14:textId="77777777" w:rsidR="007451A3" w:rsidRDefault="007451A3" w:rsidP="00407523">
            <w:pPr>
              <w:pStyle w:val="Bezmezer"/>
              <w:spacing w:before="12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60DC7C8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9B636D3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E61F72C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F542780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A7C5581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EE92761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1989533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5A07ACD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893E9F0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D824480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98AB1B2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8CFF9A4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DA8EBB5" w14:textId="77777777" w:rsidR="007451A3" w:rsidRPr="0058573E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D096D2A" w14:textId="77777777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A73EA6D" w14:textId="24B2F455" w:rsidR="007451A3" w:rsidRPr="005533D1" w:rsidRDefault="007451A3" w:rsidP="007451A3">
      <w:pPr>
        <w:rPr>
          <w:rFonts w:cs="Arial"/>
        </w:rPr>
      </w:pPr>
      <w:r w:rsidRPr="00EF6201">
        <w:rPr>
          <w:rFonts w:eastAsia="Times New Roman" w:cs="Arial"/>
          <w:color w:val="000000"/>
          <w:sz w:val="16"/>
          <w:szCs w:val="16"/>
          <w:lang w:eastAsia="cs-CZ"/>
        </w:rPr>
        <w:t>Poznámky: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 Uveďte opatření k rozvoji SO/SP vzhledem k analýze v rámci části 10.)</w:t>
      </w:r>
    </w:p>
    <w:p w14:paraId="376D584E" w14:textId="42135588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AC50C82" w14:textId="22CE913E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69A6B962" w14:textId="18EE720B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E99D8E8" w14:textId="44BF8744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2B51B3E" w14:textId="0719D404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4E74CD0" w14:textId="77777777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78E17FC6" w14:textId="77777777" w:rsidR="00A6284C" w:rsidRDefault="0031254C" w:rsidP="00A6284C">
      <w:pPr>
        <w:pStyle w:val="Bezmezer"/>
        <w:ind w:right="283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DEFCE28" w14:textId="77777777" w:rsidR="00A6284C" w:rsidRPr="0058573E" w:rsidRDefault="0031254C" w:rsidP="00A6284C">
      <w:pPr>
        <w:pStyle w:val="Bezmezer"/>
        <w:ind w:right="283"/>
        <w:rPr>
          <w:rFonts w:ascii="Arial" w:hAnsi="Arial" w:cs="Arial"/>
          <w:sz w:val="20"/>
        </w:rPr>
      </w:pPr>
      <w:r w:rsidRPr="0058573E">
        <w:rPr>
          <w:rFonts w:ascii="Arial" w:hAnsi="Arial" w:cs="Arial"/>
          <w:sz w:val="20"/>
        </w:rPr>
        <w:t>………………………..</w:t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  <w:t>………………………………………...</w:t>
      </w:r>
    </w:p>
    <w:p w14:paraId="73C4BEDA" w14:textId="6C708FB0" w:rsidR="00A6284C" w:rsidRPr="0058573E" w:rsidRDefault="0031254C" w:rsidP="00A6284C">
      <w:pPr>
        <w:pStyle w:val="Bezmezer"/>
        <w:ind w:right="283"/>
        <w:rPr>
          <w:rFonts w:ascii="Arial" w:hAnsi="Arial" w:cs="Arial"/>
          <w:sz w:val="20"/>
        </w:rPr>
      </w:pPr>
      <w:r w:rsidRPr="0058573E">
        <w:rPr>
          <w:rFonts w:ascii="Arial" w:hAnsi="Arial" w:cs="Arial"/>
          <w:sz w:val="20"/>
        </w:rPr>
        <w:t>Datum</w:t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  <w:t>Podpis garanta studijního programu</w:t>
      </w:r>
      <w:r w:rsidR="000F4FB7" w:rsidRPr="009A07FC">
        <w:rPr>
          <w:rFonts w:ascii="Arial" w:hAnsi="Arial" w:cs="Arial"/>
          <w:sz w:val="20"/>
        </w:rPr>
        <w:t>/oboru</w:t>
      </w:r>
    </w:p>
    <w:p w14:paraId="5DDAA7CE" w14:textId="77777777" w:rsidR="00A6284C" w:rsidRDefault="00A6284C" w:rsidP="00A6284C">
      <w:pPr>
        <w:pStyle w:val="Bezmezer"/>
        <w:ind w:right="283"/>
        <w:rPr>
          <w:rFonts w:ascii="Arial" w:hAnsi="Arial" w:cs="Arial"/>
        </w:rPr>
      </w:pPr>
    </w:p>
    <w:p w14:paraId="2864785B" w14:textId="77777777" w:rsidR="00A6284C" w:rsidRDefault="00A6284C" w:rsidP="00A6284C">
      <w:pPr>
        <w:pStyle w:val="Bezmezer"/>
        <w:ind w:right="283"/>
        <w:rPr>
          <w:rFonts w:ascii="Arial" w:hAnsi="Arial" w:cs="Arial"/>
        </w:rPr>
      </w:pPr>
    </w:p>
    <w:p w14:paraId="316A11D4" w14:textId="77777777" w:rsidR="001463DE" w:rsidRDefault="001463DE"/>
    <w:sectPr w:rsidR="001463DE" w:rsidSect="002A3C5B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CA95F" w16cex:dateUtc="2021-09-15T15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2A5852" w16cid:durableId="24EC9C15"/>
  <w16cid:commentId w16cid:paraId="7F1E7E81" w16cid:durableId="24EC9C16"/>
  <w16cid:commentId w16cid:paraId="16F00683" w16cid:durableId="24EC9C17"/>
  <w16cid:commentId w16cid:paraId="1299E7FF" w16cid:durableId="24ECA95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F8F4F" w14:textId="77777777" w:rsidR="00A92D3E" w:rsidRDefault="00A92D3E" w:rsidP="00A24846">
      <w:r>
        <w:separator/>
      </w:r>
    </w:p>
  </w:endnote>
  <w:endnote w:type="continuationSeparator" w:id="0">
    <w:p w14:paraId="6F515976" w14:textId="77777777" w:rsidR="00A92D3E" w:rsidRDefault="00A92D3E" w:rsidP="00A2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5732478"/>
      <w:docPartObj>
        <w:docPartGallery w:val="Page Numbers (Bottom of Page)"/>
        <w:docPartUnique/>
      </w:docPartObj>
    </w:sdtPr>
    <w:sdtEndPr/>
    <w:sdtContent>
      <w:p w14:paraId="38611251" w14:textId="5AA4EBBD" w:rsidR="00173AC4" w:rsidRDefault="00173AC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145">
          <w:rPr>
            <w:noProof/>
          </w:rPr>
          <w:t>1</w:t>
        </w:r>
        <w:r>
          <w:fldChar w:fldCharType="end"/>
        </w:r>
      </w:p>
    </w:sdtContent>
  </w:sdt>
  <w:p w14:paraId="6500CBB9" w14:textId="77777777" w:rsidR="00173AC4" w:rsidRDefault="00173A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2B032" w14:textId="77777777" w:rsidR="00A92D3E" w:rsidRDefault="00A92D3E" w:rsidP="00A24846">
      <w:r>
        <w:separator/>
      </w:r>
    </w:p>
  </w:footnote>
  <w:footnote w:type="continuationSeparator" w:id="0">
    <w:p w14:paraId="2AC70946" w14:textId="77777777" w:rsidR="00A92D3E" w:rsidRDefault="00A92D3E" w:rsidP="00A24846">
      <w:r>
        <w:continuationSeparator/>
      </w:r>
    </w:p>
  </w:footnote>
  <w:footnote w:id="1">
    <w:p w14:paraId="1090D4D8" w14:textId="7E3D4C20" w:rsidR="00173AC4" w:rsidRDefault="00173AC4">
      <w:pPr>
        <w:pStyle w:val="Textpoznpodarou"/>
      </w:pPr>
      <w:r>
        <w:rPr>
          <w:rStyle w:val="Znakapoznpodarou"/>
        </w:rPr>
        <w:footnoteRef/>
      </w:r>
      <w:r>
        <w:t xml:space="preserve"> Od AR 2019/2020 byli studenti přijímáni již do nově akreditovaného SP Učitelství pro mateřské školy.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D6B52" w14:textId="77777777" w:rsidR="00173AC4" w:rsidRDefault="00173A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848"/>
    <w:multiLevelType w:val="multilevel"/>
    <w:tmpl w:val="AF9C96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C194DCB"/>
    <w:multiLevelType w:val="hybridMultilevel"/>
    <w:tmpl w:val="62282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6243E"/>
    <w:multiLevelType w:val="hybridMultilevel"/>
    <w:tmpl w:val="4E2427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757A"/>
    <w:multiLevelType w:val="hybridMultilevel"/>
    <w:tmpl w:val="29CAB90C"/>
    <w:lvl w:ilvl="0" w:tplc="827675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874A2"/>
    <w:multiLevelType w:val="hybridMultilevel"/>
    <w:tmpl w:val="0772FAA6"/>
    <w:lvl w:ilvl="0" w:tplc="6D280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129AF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B450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78D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D2D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347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AC5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0AF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6EC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20D3A0A"/>
    <w:multiLevelType w:val="hybridMultilevel"/>
    <w:tmpl w:val="C0224D3A"/>
    <w:lvl w:ilvl="0" w:tplc="3F2A7C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D1512"/>
    <w:multiLevelType w:val="hybridMultilevel"/>
    <w:tmpl w:val="380A4B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552D9B"/>
    <w:multiLevelType w:val="hybridMultilevel"/>
    <w:tmpl w:val="055CD71E"/>
    <w:lvl w:ilvl="0" w:tplc="827675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46700"/>
    <w:multiLevelType w:val="hybridMultilevel"/>
    <w:tmpl w:val="8CA62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077B34"/>
    <w:multiLevelType w:val="hybridMultilevel"/>
    <w:tmpl w:val="96ACB1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313E49"/>
    <w:multiLevelType w:val="hybridMultilevel"/>
    <w:tmpl w:val="D87485C8"/>
    <w:lvl w:ilvl="0" w:tplc="0A6AF33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4F36AB"/>
    <w:multiLevelType w:val="hybridMultilevel"/>
    <w:tmpl w:val="11C63CDC"/>
    <w:lvl w:ilvl="0" w:tplc="114CD98A"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2" w15:restartNumberingAfterBreak="0">
    <w:nsid w:val="698030A8"/>
    <w:multiLevelType w:val="hybridMultilevel"/>
    <w:tmpl w:val="A7CE0A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970C1F"/>
    <w:multiLevelType w:val="multilevel"/>
    <w:tmpl w:val="8098BB4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73E61D68"/>
    <w:multiLevelType w:val="hybridMultilevel"/>
    <w:tmpl w:val="AB72DE2A"/>
    <w:lvl w:ilvl="0" w:tplc="0B2E4AB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4"/>
  </w:num>
  <w:num w:numId="5">
    <w:abstractNumId w:val="13"/>
  </w:num>
  <w:num w:numId="6">
    <w:abstractNumId w:val="0"/>
  </w:num>
  <w:num w:numId="7">
    <w:abstractNumId w:val="9"/>
  </w:num>
  <w:num w:numId="8">
    <w:abstractNumId w:val="7"/>
  </w:num>
  <w:num w:numId="9">
    <w:abstractNumId w:val="14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abask janabask">
    <w15:presenceInfo w15:providerId="Windows Live" w15:userId="258143a0c0390a27"/>
  </w15:person>
  <w15:person w15:author="Adriana Wiegerová">
    <w15:presenceInfo w15:providerId="None" w15:userId="Adriana Wiegerová"/>
  </w15:person>
  <w15:person w15:author="Hana Navrátilová">
    <w15:presenceInfo w15:providerId="None" w15:userId="Hana Navrátilová"/>
  </w15:person>
  <w15:person w15:author="Majerčík Jakub (211662)">
    <w15:presenceInfo w15:providerId="AD" w15:userId="S::xmajer19@vutbr.cz::6bf3fd54-23be-4254-91a3-c6ef62558b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4C"/>
    <w:rsid w:val="00001CD1"/>
    <w:rsid w:val="00012E61"/>
    <w:rsid w:val="0001433E"/>
    <w:rsid w:val="00015660"/>
    <w:rsid w:val="00024F8E"/>
    <w:rsid w:val="000259C2"/>
    <w:rsid w:val="00036B5B"/>
    <w:rsid w:val="00041266"/>
    <w:rsid w:val="00041435"/>
    <w:rsid w:val="00047DA7"/>
    <w:rsid w:val="00052181"/>
    <w:rsid w:val="00056547"/>
    <w:rsid w:val="00057B97"/>
    <w:rsid w:val="00063A28"/>
    <w:rsid w:val="000651FE"/>
    <w:rsid w:val="00065C6E"/>
    <w:rsid w:val="00066D14"/>
    <w:rsid w:val="000679F0"/>
    <w:rsid w:val="0007025A"/>
    <w:rsid w:val="00070898"/>
    <w:rsid w:val="00070EC0"/>
    <w:rsid w:val="00071507"/>
    <w:rsid w:val="00072A84"/>
    <w:rsid w:val="0008185A"/>
    <w:rsid w:val="00081C47"/>
    <w:rsid w:val="00083D8B"/>
    <w:rsid w:val="000841F5"/>
    <w:rsid w:val="00087ACC"/>
    <w:rsid w:val="00090043"/>
    <w:rsid w:val="00090542"/>
    <w:rsid w:val="00091FCD"/>
    <w:rsid w:val="0009298E"/>
    <w:rsid w:val="000938A6"/>
    <w:rsid w:val="00095BCF"/>
    <w:rsid w:val="000A124A"/>
    <w:rsid w:val="000A2337"/>
    <w:rsid w:val="000A37B7"/>
    <w:rsid w:val="000A61C5"/>
    <w:rsid w:val="000A65C5"/>
    <w:rsid w:val="000B48CA"/>
    <w:rsid w:val="000B4CB2"/>
    <w:rsid w:val="000B4D85"/>
    <w:rsid w:val="000B5736"/>
    <w:rsid w:val="000B6D60"/>
    <w:rsid w:val="000B77EF"/>
    <w:rsid w:val="000B7B63"/>
    <w:rsid w:val="000C16C0"/>
    <w:rsid w:val="000C3DE7"/>
    <w:rsid w:val="000C5C02"/>
    <w:rsid w:val="000C6557"/>
    <w:rsid w:val="000C7A4B"/>
    <w:rsid w:val="000D00A5"/>
    <w:rsid w:val="000D494E"/>
    <w:rsid w:val="000D63BE"/>
    <w:rsid w:val="000D738A"/>
    <w:rsid w:val="000E325B"/>
    <w:rsid w:val="000F0B8C"/>
    <w:rsid w:val="000F144C"/>
    <w:rsid w:val="000F15F7"/>
    <w:rsid w:val="000F4FB7"/>
    <w:rsid w:val="000F60E5"/>
    <w:rsid w:val="000F7A70"/>
    <w:rsid w:val="00104C9E"/>
    <w:rsid w:val="00106114"/>
    <w:rsid w:val="00106A4E"/>
    <w:rsid w:val="0011209F"/>
    <w:rsid w:val="0011589C"/>
    <w:rsid w:val="00115B8F"/>
    <w:rsid w:val="001168F2"/>
    <w:rsid w:val="0012127F"/>
    <w:rsid w:val="001226B8"/>
    <w:rsid w:val="00125E7C"/>
    <w:rsid w:val="00126BD9"/>
    <w:rsid w:val="0013018C"/>
    <w:rsid w:val="00133F8B"/>
    <w:rsid w:val="0013541E"/>
    <w:rsid w:val="00135E12"/>
    <w:rsid w:val="00136655"/>
    <w:rsid w:val="001369D5"/>
    <w:rsid w:val="001413D1"/>
    <w:rsid w:val="00141DCE"/>
    <w:rsid w:val="00144842"/>
    <w:rsid w:val="001463DE"/>
    <w:rsid w:val="00146594"/>
    <w:rsid w:val="00147BD1"/>
    <w:rsid w:val="001504F5"/>
    <w:rsid w:val="001530A4"/>
    <w:rsid w:val="00153A98"/>
    <w:rsid w:val="00156498"/>
    <w:rsid w:val="001567FC"/>
    <w:rsid w:val="001575D5"/>
    <w:rsid w:val="00160D7F"/>
    <w:rsid w:val="00161E96"/>
    <w:rsid w:val="00163EBD"/>
    <w:rsid w:val="00163FC0"/>
    <w:rsid w:val="001664E7"/>
    <w:rsid w:val="001710EA"/>
    <w:rsid w:val="00172580"/>
    <w:rsid w:val="00172EAA"/>
    <w:rsid w:val="00173AC4"/>
    <w:rsid w:val="00174FCA"/>
    <w:rsid w:val="00176CC5"/>
    <w:rsid w:val="00180C01"/>
    <w:rsid w:val="0018194C"/>
    <w:rsid w:val="0018384D"/>
    <w:rsid w:val="001914EA"/>
    <w:rsid w:val="00193F5F"/>
    <w:rsid w:val="00194A08"/>
    <w:rsid w:val="00194F07"/>
    <w:rsid w:val="00197AFD"/>
    <w:rsid w:val="001A098F"/>
    <w:rsid w:val="001A113D"/>
    <w:rsid w:val="001A1870"/>
    <w:rsid w:val="001A3EEB"/>
    <w:rsid w:val="001B3793"/>
    <w:rsid w:val="001B6597"/>
    <w:rsid w:val="001B7CF5"/>
    <w:rsid w:val="001C35B6"/>
    <w:rsid w:val="001C37F9"/>
    <w:rsid w:val="001C5F57"/>
    <w:rsid w:val="001C61C6"/>
    <w:rsid w:val="001D095E"/>
    <w:rsid w:val="001D25E4"/>
    <w:rsid w:val="001D597A"/>
    <w:rsid w:val="001E00AF"/>
    <w:rsid w:val="001E045C"/>
    <w:rsid w:val="001E1814"/>
    <w:rsid w:val="001E373F"/>
    <w:rsid w:val="001E5422"/>
    <w:rsid w:val="001E68EE"/>
    <w:rsid w:val="001E713A"/>
    <w:rsid w:val="001F1938"/>
    <w:rsid w:val="001F1F49"/>
    <w:rsid w:val="001F1F8A"/>
    <w:rsid w:val="001F36D0"/>
    <w:rsid w:val="001F5CB8"/>
    <w:rsid w:val="001F68FD"/>
    <w:rsid w:val="0020541C"/>
    <w:rsid w:val="0021568F"/>
    <w:rsid w:val="00215A72"/>
    <w:rsid w:val="00215FBD"/>
    <w:rsid w:val="00216FF0"/>
    <w:rsid w:val="0021790C"/>
    <w:rsid w:val="00217F9F"/>
    <w:rsid w:val="00221B74"/>
    <w:rsid w:val="00225D15"/>
    <w:rsid w:val="00226DDE"/>
    <w:rsid w:val="00235582"/>
    <w:rsid w:val="00235F3B"/>
    <w:rsid w:val="00245866"/>
    <w:rsid w:val="002467A0"/>
    <w:rsid w:val="00255AA1"/>
    <w:rsid w:val="00256C85"/>
    <w:rsid w:val="002577DA"/>
    <w:rsid w:val="0026070C"/>
    <w:rsid w:val="002615D8"/>
    <w:rsid w:val="00262A7C"/>
    <w:rsid w:val="00262FEA"/>
    <w:rsid w:val="00265FBB"/>
    <w:rsid w:val="0027178D"/>
    <w:rsid w:val="00273D25"/>
    <w:rsid w:val="00280ADA"/>
    <w:rsid w:val="00285631"/>
    <w:rsid w:val="00293D98"/>
    <w:rsid w:val="00296376"/>
    <w:rsid w:val="00297509"/>
    <w:rsid w:val="002A2D82"/>
    <w:rsid w:val="002A2E73"/>
    <w:rsid w:val="002A3073"/>
    <w:rsid w:val="002A3C5B"/>
    <w:rsid w:val="002A5AFF"/>
    <w:rsid w:val="002A7BA4"/>
    <w:rsid w:val="002B1CBE"/>
    <w:rsid w:val="002B4A83"/>
    <w:rsid w:val="002C32D9"/>
    <w:rsid w:val="002C68F5"/>
    <w:rsid w:val="002C71D4"/>
    <w:rsid w:val="002C7478"/>
    <w:rsid w:val="002D0EE9"/>
    <w:rsid w:val="002D2CDC"/>
    <w:rsid w:val="002D32DE"/>
    <w:rsid w:val="002D533D"/>
    <w:rsid w:val="002E0C02"/>
    <w:rsid w:val="002E4A96"/>
    <w:rsid w:val="002E4F26"/>
    <w:rsid w:val="002E6BFA"/>
    <w:rsid w:val="002F05D4"/>
    <w:rsid w:val="002F2099"/>
    <w:rsid w:val="002F66FA"/>
    <w:rsid w:val="002F7AC3"/>
    <w:rsid w:val="00304126"/>
    <w:rsid w:val="0030655D"/>
    <w:rsid w:val="0031254C"/>
    <w:rsid w:val="00312599"/>
    <w:rsid w:val="00313E77"/>
    <w:rsid w:val="00315169"/>
    <w:rsid w:val="00324D44"/>
    <w:rsid w:val="00325656"/>
    <w:rsid w:val="00326909"/>
    <w:rsid w:val="0032750C"/>
    <w:rsid w:val="00331454"/>
    <w:rsid w:val="00332995"/>
    <w:rsid w:val="00333C6F"/>
    <w:rsid w:val="00335CD7"/>
    <w:rsid w:val="003371F2"/>
    <w:rsid w:val="003403F1"/>
    <w:rsid w:val="00340895"/>
    <w:rsid w:val="00340F08"/>
    <w:rsid w:val="00344781"/>
    <w:rsid w:val="00351252"/>
    <w:rsid w:val="003562B9"/>
    <w:rsid w:val="00357002"/>
    <w:rsid w:val="003607F1"/>
    <w:rsid w:val="00365DA2"/>
    <w:rsid w:val="0037367D"/>
    <w:rsid w:val="00374EB7"/>
    <w:rsid w:val="00382E48"/>
    <w:rsid w:val="0038767B"/>
    <w:rsid w:val="00390266"/>
    <w:rsid w:val="00393FC0"/>
    <w:rsid w:val="003954B2"/>
    <w:rsid w:val="00395DF2"/>
    <w:rsid w:val="0039604B"/>
    <w:rsid w:val="00397E31"/>
    <w:rsid w:val="003A042B"/>
    <w:rsid w:val="003A0D7E"/>
    <w:rsid w:val="003A5467"/>
    <w:rsid w:val="003A5669"/>
    <w:rsid w:val="003A5A87"/>
    <w:rsid w:val="003B19CA"/>
    <w:rsid w:val="003B2961"/>
    <w:rsid w:val="003B2C41"/>
    <w:rsid w:val="003B432A"/>
    <w:rsid w:val="003B4596"/>
    <w:rsid w:val="003B4BC6"/>
    <w:rsid w:val="003B6B3D"/>
    <w:rsid w:val="003B6C3B"/>
    <w:rsid w:val="003B7688"/>
    <w:rsid w:val="003B7C06"/>
    <w:rsid w:val="003C074F"/>
    <w:rsid w:val="003C1DFC"/>
    <w:rsid w:val="003C20E8"/>
    <w:rsid w:val="003C2D48"/>
    <w:rsid w:val="003C322A"/>
    <w:rsid w:val="003D0286"/>
    <w:rsid w:val="003D0633"/>
    <w:rsid w:val="003D1564"/>
    <w:rsid w:val="003D2095"/>
    <w:rsid w:val="003D286E"/>
    <w:rsid w:val="003D6F55"/>
    <w:rsid w:val="003E1CE7"/>
    <w:rsid w:val="003E2975"/>
    <w:rsid w:val="003E30D2"/>
    <w:rsid w:val="003E487E"/>
    <w:rsid w:val="003F4A11"/>
    <w:rsid w:val="003F6125"/>
    <w:rsid w:val="004031F3"/>
    <w:rsid w:val="0040423C"/>
    <w:rsid w:val="00406955"/>
    <w:rsid w:val="00407523"/>
    <w:rsid w:val="00410254"/>
    <w:rsid w:val="0041765D"/>
    <w:rsid w:val="00422D19"/>
    <w:rsid w:val="004251E2"/>
    <w:rsid w:val="0043058D"/>
    <w:rsid w:val="0043501D"/>
    <w:rsid w:val="00442F3D"/>
    <w:rsid w:val="00444245"/>
    <w:rsid w:val="00445467"/>
    <w:rsid w:val="004467BD"/>
    <w:rsid w:val="0045652D"/>
    <w:rsid w:val="00457B9F"/>
    <w:rsid w:val="004602B6"/>
    <w:rsid w:val="00463E25"/>
    <w:rsid w:val="00465A8C"/>
    <w:rsid w:val="00466555"/>
    <w:rsid w:val="0046767D"/>
    <w:rsid w:val="00467C5F"/>
    <w:rsid w:val="00473E7C"/>
    <w:rsid w:val="0047410E"/>
    <w:rsid w:val="00475E32"/>
    <w:rsid w:val="004835DA"/>
    <w:rsid w:val="00493839"/>
    <w:rsid w:val="0049438E"/>
    <w:rsid w:val="004953B0"/>
    <w:rsid w:val="004958B7"/>
    <w:rsid w:val="00496166"/>
    <w:rsid w:val="00497C82"/>
    <w:rsid w:val="004A2FB3"/>
    <w:rsid w:val="004A3DD1"/>
    <w:rsid w:val="004A53A2"/>
    <w:rsid w:val="004B620D"/>
    <w:rsid w:val="004B65B3"/>
    <w:rsid w:val="004B71E0"/>
    <w:rsid w:val="004B789E"/>
    <w:rsid w:val="004C2425"/>
    <w:rsid w:val="004C69FE"/>
    <w:rsid w:val="004D4629"/>
    <w:rsid w:val="004D4B61"/>
    <w:rsid w:val="004D6159"/>
    <w:rsid w:val="004D7566"/>
    <w:rsid w:val="004E55DD"/>
    <w:rsid w:val="004E5BA8"/>
    <w:rsid w:val="004E60E2"/>
    <w:rsid w:val="004E7679"/>
    <w:rsid w:val="004F040D"/>
    <w:rsid w:val="004F1AC1"/>
    <w:rsid w:val="004F3BFA"/>
    <w:rsid w:val="004F3CD9"/>
    <w:rsid w:val="004F3D4B"/>
    <w:rsid w:val="004F71D2"/>
    <w:rsid w:val="00501252"/>
    <w:rsid w:val="00506A84"/>
    <w:rsid w:val="0051052A"/>
    <w:rsid w:val="005156B2"/>
    <w:rsid w:val="00520DBD"/>
    <w:rsid w:val="00521D4D"/>
    <w:rsid w:val="005242E9"/>
    <w:rsid w:val="0052558D"/>
    <w:rsid w:val="00526907"/>
    <w:rsid w:val="0053183A"/>
    <w:rsid w:val="005320DB"/>
    <w:rsid w:val="00534AC7"/>
    <w:rsid w:val="00536D8F"/>
    <w:rsid w:val="005405C0"/>
    <w:rsid w:val="00540648"/>
    <w:rsid w:val="00542EA8"/>
    <w:rsid w:val="0054593A"/>
    <w:rsid w:val="00546021"/>
    <w:rsid w:val="005533D1"/>
    <w:rsid w:val="005535D9"/>
    <w:rsid w:val="0055476D"/>
    <w:rsid w:val="00555C80"/>
    <w:rsid w:val="00556AF4"/>
    <w:rsid w:val="005604D9"/>
    <w:rsid w:val="00561172"/>
    <w:rsid w:val="00562709"/>
    <w:rsid w:val="00562B12"/>
    <w:rsid w:val="00567B91"/>
    <w:rsid w:val="0057118F"/>
    <w:rsid w:val="0057234F"/>
    <w:rsid w:val="005733E4"/>
    <w:rsid w:val="00573BD1"/>
    <w:rsid w:val="005748FC"/>
    <w:rsid w:val="005802F2"/>
    <w:rsid w:val="00580A9B"/>
    <w:rsid w:val="00581F99"/>
    <w:rsid w:val="00583508"/>
    <w:rsid w:val="00584504"/>
    <w:rsid w:val="00584C31"/>
    <w:rsid w:val="0058539C"/>
    <w:rsid w:val="0058573E"/>
    <w:rsid w:val="00586C57"/>
    <w:rsid w:val="0058794E"/>
    <w:rsid w:val="00595A2D"/>
    <w:rsid w:val="00597F1A"/>
    <w:rsid w:val="005A4040"/>
    <w:rsid w:val="005B155E"/>
    <w:rsid w:val="005B27B9"/>
    <w:rsid w:val="005B2902"/>
    <w:rsid w:val="005B3A19"/>
    <w:rsid w:val="005C00BE"/>
    <w:rsid w:val="005C241C"/>
    <w:rsid w:val="005C494C"/>
    <w:rsid w:val="005D02DC"/>
    <w:rsid w:val="005D08B0"/>
    <w:rsid w:val="005D1AB3"/>
    <w:rsid w:val="005D3FB3"/>
    <w:rsid w:val="005D4298"/>
    <w:rsid w:val="005D65E8"/>
    <w:rsid w:val="005D6D24"/>
    <w:rsid w:val="005E1CF6"/>
    <w:rsid w:val="005E2817"/>
    <w:rsid w:val="005E28E9"/>
    <w:rsid w:val="005E3DA3"/>
    <w:rsid w:val="005E6943"/>
    <w:rsid w:val="005E7838"/>
    <w:rsid w:val="005F35C8"/>
    <w:rsid w:val="005F3E2E"/>
    <w:rsid w:val="005F43B9"/>
    <w:rsid w:val="005F552F"/>
    <w:rsid w:val="005F6222"/>
    <w:rsid w:val="005F6983"/>
    <w:rsid w:val="005F7F4C"/>
    <w:rsid w:val="00604A55"/>
    <w:rsid w:val="006072F1"/>
    <w:rsid w:val="0061287D"/>
    <w:rsid w:val="00614826"/>
    <w:rsid w:val="006166FA"/>
    <w:rsid w:val="00617F9D"/>
    <w:rsid w:val="006203C4"/>
    <w:rsid w:val="006232A9"/>
    <w:rsid w:val="00623ACE"/>
    <w:rsid w:val="00623D89"/>
    <w:rsid w:val="006266A6"/>
    <w:rsid w:val="00627CAC"/>
    <w:rsid w:val="0063310C"/>
    <w:rsid w:val="006452CE"/>
    <w:rsid w:val="00646289"/>
    <w:rsid w:val="006528C6"/>
    <w:rsid w:val="00656A86"/>
    <w:rsid w:val="006603DC"/>
    <w:rsid w:val="00660B49"/>
    <w:rsid w:val="006624F5"/>
    <w:rsid w:val="00664903"/>
    <w:rsid w:val="00665BB2"/>
    <w:rsid w:val="0067206F"/>
    <w:rsid w:val="00677246"/>
    <w:rsid w:val="00680057"/>
    <w:rsid w:val="006821DA"/>
    <w:rsid w:val="00683560"/>
    <w:rsid w:val="00685577"/>
    <w:rsid w:val="0068593E"/>
    <w:rsid w:val="006867E0"/>
    <w:rsid w:val="00691411"/>
    <w:rsid w:val="00691C5C"/>
    <w:rsid w:val="006934A1"/>
    <w:rsid w:val="00693DFC"/>
    <w:rsid w:val="006960C3"/>
    <w:rsid w:val="006965DC"/>
    <w:rsid w:val="00696D26"/>
    <w:rsid w:val="006A37EF"/>
    <w:rsid w:val="006A3B7A"/>
    <w:rsid w:val="006A7421"/>
    <w:rsid w:val="006B0D37"/>
    <w:rsid w:val="006B1E63"/>
    <w:rsid w:val="006B3132"/>
    <w:rsid w:val="006B4318"/>
    <w:rsid w:val="006B45D8"/>
    <w:rsid w:val="006B4AEB"/>
    <w:rsid w:val="006B735B"/>
    <w:rsid w:val="006C26D8"/>
    <w:rsid w:val="006C29A2"/>
    <w:rsid w:val="006C2F13"/>
    <w:rsid w:val="006C5ED8"/>
    <w:rsid w:val="006D4080"/>
    <w:rsid w:val="006D5332"/>
    <w:rsid w:val="006D6245"/>
    <w:rsid w:val="006D6D6C"/>
    <w:rsid w:val="006E04A4"/>
    <w:rsid w:val="007003E0"/>
    <w:rsid w:val="00701E42"/>
    <w:rsid w:val="00706908"/>
    <w:rsid w:val="0070775E"/>
    <w:rsid w:val="0071005B"/>
    <w:rsid w:val="00710916"/>
    <w:rsid w:val="007136C3"/>
    <w:rsid w:val="00714A56"/>
    <w:rsid w:val="00724B13"/>
    <w:rsid w:val="00725E8B"/>
    <w:rsid w:val="00731C0C"/>
    <w:rsid w:val="00731CAB"/>
    <w:rsid w:val="00732066"/>
    <w:rsid w:val="0073231D"/>
    <w:rsid w:val="00732C83"/>
    <w:rsid w:val="0073672B"/>
    <w:rsid w:val="00740B75"/>
    <w:rsid w:val="00742682"/>
    <w:rsid w:val="007430E6"/>
    <w:rsid w:val="00743EE4"/>
    <w:rsid w:val="007451A3"/>
    <w:rsid w:val="00753E8C"/>
    <w:rsid w:val="00754409"/>
    <w:rsid w:val="00754ED0"/>
    <w:rsid w:val="00755614"/>
    <w:rsid w:val="00757CC9"/>
    <w:rsid w:val="00763AD0"/>
    <w:rsid w:val="00765891"/>
    <w:rsid w:val="007671AA"/>
    <w:rsid w:val="0077211C"/>
    <w:rsid w:val="00773B03"/>
    <w:rsid w:val="0077514E"/>
    <w:rsid w:val="00775C8C"/>
    <w:rsid w:val="0078461C"/>
    <w:rsid w:val="00787426"/>
    <w:rsid w:val="00787C1E"/>
    <w:rsid w:val="00787F81"/>
    <w:rsid w:val="00792DC5"/>
    <w:rsid w:val="007932EF"/>
    <w:rsid w:val="007A4B11"/>
    <w:rsid w:val="007A6012"/>
    <w:rsid w:val="007A6500"/>
    <w:rsid w:val="007A6A7A"/>
    <w:rsid w:val="007B06B9"/>
    <w:rsid w:val="007B1C6A"/>
    <w:rsid w:val="007B1F4E"/>
    <w:rsid w:val="007C66A4"/>
    <w:rsid w:val="007C7B06"/>
    <w:rsid w:val="007F0345"/>
    <w:rsid w:val="007F36F8"/>
    <w:rsid w:val="007F4D8B"/>
    <w:rsid w:val="007F5605"/>
    <w:rsid w:val="007F6624"/>
    <w:rsid w:val="007F7C4E"/>
    <w:rsid w:val="0080078A"/>
    <w:rsid w:val="00800A19"/>
    <w:rsid w:val="00800EC8"/>
    <w:rsid w:val="00800EE2"/>
    <w:rsid w:val="00800F5C"/>
    <w:rsid w:val="008013BA"/>
    <w:rsid w:val="00801E8E"/>
    <w:rsid w:val="008029A0"/>
    <w:rsid w:val="008037C3"/>
    <w:rsid w:val="00811827"/>
    <w:rsid w:val="008118A6"/>
    <w:rsid w:val="00812D6D"/>
    <w:rsid w:val="008218DD"/>
    <w:rsid w:val="0082382F"/>
    <w:rsid w:val="00825A1F"/>
    <w:rsid w:val="00832605"/>
    <w:rsid w:val="00833829"/>
    <w:rsid w:val="00834B47"/>
    <w:rsid w:val="00836441"/>
    <w:rsid w:val="008367B0"/>
    <w:rsid w:val="008430A6"/>
    <w:rsid w:val="00843D38"/>
    <w:rsid w:val="00844938"/>
    <w:rsid w:val="008554F2"/>
    <w:rsid w:val="00855ABF"/>
    <w:rsid w:val="008602EB"/>
    <w:rsid w:val="00860B85"/>
    <w:rsid w:val="00863765"/>
    <w:rsid w:val="008644D1"/>
    <w:rsid w:val="00866F4D"/>
    <w:rsid w:val="00872328"/>
    <w:rsid w:val="008725C9"/>
    <w:rsid w:val="0087408C"/>
    <w:rsid w:val="00876999"/>
    <w:rsid w:val="00880052"/>
    <w:rsid w:val="00880861"/>
    <w:rsid w:val="00881556"/>
    <w:rsid w:val="00884D04"/>
    <w:rsid w:val="00885079"/>
    <w:rsid w:val="0088621B"/>
    <w:rsid w:val="00886C25"/>
    <w:rsid w:val="0089084F"/>
    <w:rsid w:val="008919AC"/>
    <w:rsid w:val="008920A5"/>
    <w:rsid w:val="008922F6"/>
    <w:rsid w:val="00892B56"/>
    <w:rsid w:val="00896604"/>
    <w:rsid w:val="0089681B"/>
    <w:rsid w:val="008A0BB6"/>
    <w:rsid w:val="008B2305"/>
    <w:rsid w:val="008C0AE7"/>
    <w:rsid w:val="008C1905"/>
    <w:rsid w:val="008C1CA4"/>
    <w:rsid w:val="008C2A1A"/>
    <w:rsid w:val="008C2A33"/>
    <w:rsid w:val="008C3587"/>
    <w:rsid w:val="008D1005"/>
    <w:rsid w:val="008D275A"/>
    <w:rsid w:val="008D5C32"/>
    <w:rsid w:val="008E4CE5"/>
    <w:rsid w:val="008E6088"/>
    <w:rsid w:val="008F132F"/>
    <w:rsid w:val="008F7697"/>
    <w:rsid w:val="008F7D88"/>
    <w:rsid w:val="00901EE5"/>
    <w:rsid w:val="00903893"/>
    <w:rsid w:val="009073D5"/>
    <w:rsid w:val="00913651"/>
    <w:rsid w:val="00930AA8"/>
    <w:rsid w:val="009326EC"/>
    <w:rsid w:val="0093358D"/>
    <w:rsid w:val="00936CA1"/>
    <w:rsid w:val="009455D3"/>
    <w:rsid w:val="00950931"/>
    <w:rsid w:val="00951FD6"/>
    <w:rsid w:val="00953780"/>
    <w:rsid w:val="00953A19"/>
    <w:rsid w:val="009540ED"/>
    <w:rsid w:val="009547A6"/>
    <w:rsid w:val="00957BAF"/>
    <w:rsid w:val="00961C70"/>
    <w:rsid w:val="00961FEF"/>
    <w:rsid w:val="00963863"/>
    <w:rsid w:val="00963BC1"/>
    <w:rsid w:val="0096494D"/>
    <w:rsid w:val="00965EA3"/>
    <w:rsid w:val="00967A9D"/>
    <w:rsid w:val="00967EFD"/>
    <w:rsid w:val="00970122"/>
    <w:rsid w:val="00970BC1"/>
    <w:rsid w:val="00970F25"/>
    <w:rsid w:val="00973A67"/>
    <w:rsid w:val="009772E2"/>
    <w:rsid w:val="00977383"/>
    <w:rsid w:val="00981008"/>
    <w:rsid w:val="00982B10"/>
    <w:rsid w:val="00986A97"/>
    <w:rsid w:val="009908D4"/>
    <w:rsid w:val="0099094F"/>
    <w:rsid w:val="009929B4"/>
    <w:rsid w:val="00992C96"/>
    <w:rsid w:val="009937E0"/>
    <w:rsid w:val="0099395E"/>
    <w:rsid w:val="00993C4E"/>
    <w:rsid w:val="009A07FC"/>
    <w:rsid w:val="009A414A"/>
    <w:rsid w:val="009A5732"/>
    <w:rsid w:val="009A5A6E"/>
    <w:rsid w:val="009A6380"/>
    <w:rsid w:val="009B2767"/>
    <w:rsid w:val="009B4AC7"/>
    <w:rsid w:val="009C132D"/>
    <w:rsid w:val="009C1D66"/>
    <w:rsid w:val="009C571C"/>
    <w:rsid w:val="009D1259"/>
    <w:rsid w:val="009D3E7F"/>
    <w:rsid w:val="009D4712"/>
    <w:rsid w:val="009D4A71"/>
    <w:rsid w:val="009D5D17"/>
    <w:rsid w:val="009E02F9"/>
    <w:rsid w:val="009E6C07"/>
    <w:rsid w:val="009F0315"/>
    <w:rsid w:val="009F113C"/>
    <w:rsid w:val="009F1A46"/>
    <w:rsid w:val="009F1B37"/>
    <w:rsid w:val="009F220B"/>
    <w:rsid w:val="00A00080"/>
    <w:rsid w:val="00A01614"/>
    <w:rsid w:val="00A01FC0"/>
    <w:rsid w:val="00A02F9F"/>
    <w:rsid w:val="00A1314D"/>
    <w:rsid w:val="00A14DB2"/>
    <w:rsid w:val="00A1617D"/>
    <w:rsid w:val="00A1714E"/>
    <w:rsid w:val="00A21689"/>
    <w:rsid w:val="00A221DF"/>
    <w:rsid w:val="00A226AF"/>
    <w:rsid w:val="00A22A9E"/>
    <w:rsid w:val="00A240BD"/>
    <w:rsid w:val="00A24846"/>
    <w:rsid w:val="00A33C10"/>
    <w:rsid w:val="00A34735"/>
    <w:rsid w:val="00A403A5"/>
    <w:rsid w:val="00A4334D"/>
    <w:rsid w:val="00A43A87"/>
    <w:rsid w:val="00A515E4"/>
    <w:rsid w:val="00A52280"/>
    <w:rsid w:val="00A52603"/>
    <w:rsid w:val="00A52D0D"/>
    <w:rsid w:val="00A53E17"/>
    <w:rsid w:val="00A542DC"/>
    <w:rsid w:val="00A62198"/>
    <w:rsid w:val="00A6284C"/>
    <w:rsid w:val="00A645F0"/>
    <w:rsid w:val="00A66C46"/>
    <w:rsid w:val="00A66F6F"/>
    <w:rsid w:val="00A71FBF"/>
    <w:rsid w:val="00A72287"/>
    <w:rsid w:val="00A72C7B"/>
    <w:rsid w:val="00A76E5D"/>
    <w:rsid w:val="00A76FAF"/>
    <w:rsid w:val="00A80411"/>
    <w:rsid w:val="00A82300"/>
    <w:rsid w:val="00A83E27"/>
    <w:rsid w:val="00A84159"/>
    <w:rsid w:val="00A86606"/>
    <w:rsid w:val="00A90E23"/>
    <w:rsid w:val="00A92D3E"/>
    <w:rsid w:val="00A979D7"/>
    <w:rsid w:val="00AA0A28"/>
    <w:rsid w:val="00AA129C"/>
    <w:rsid w:val="00AA180A"/>
    <w:rsid w:val="00AA27FD"/>
    <w:rsid w:val="00AB47F4"/>
    <w:rsid w:val="00AB59C7"/>
    <w:rsid w:val="00AB6677"/>
    <w:rsid w:val="00AC1466"/>
    <w:rsid w:val="00AC2434"/>
    <w:rsid w:val="00AC4575"/>
    <w:rsid w:val="00AC70A3"/>
    <w:rsid w:val="00AD527B"/>
    <w:rsid w:val="00AE2FAF"/>
    <w:rsid w:val="00AE4C8A"/>
    <w:rsid w:val="00AF1696"/>
    <w:rsid w:val="00AF1722"/>
    <w:rsid w:val="00AF275D"/>
    <w:rsid w:val="00AF3C34"/>
    <w:rsid w:val="00AF4443"/>
    <w:rsid w:val="00B01238"/>
    <w:rsid w:val="00B01352"/>
    <w:rsid w:val="00B04FE2"/>
    <w:rsid w:val="00B05502"/>
    <w:rsid w:val="00B06F59"/>
    <w:rsid w:val="00B07858"/>
    <w:rsid w:val="00B07E56"/>
    <w:rsid w:val="00B10CD5"/>
    <w:rsid w:val="00B125F6"/>
    <w:rsid w:val="00B13B44"/>
    <w:rsid w:val="00B15158"/>
    <w:rsid w:val="00B15287"/>
    <w:rsid w:val="00B167DB"/>
    <w:rsid w:val="00B16EB0"/>
    <w:rsid w:val="00B230AD"/>
    <w:rsid w:val="00B2653B"/>
    <w:rsid w:val="00B2708E"/>
    <w:rsid w:val="00B36383"/>
    <w:rsid w:val="00B369E9"/>
    <w:rsid w:val="00B406B2"/>
    <w:rsid w:val="00B41571"/>
    <w:rsid w:val="00B42E5C"/>
    <w:rsid w:val="00B44194"/>
    <w:rsid w:val="00B446C8"/>
    <w:rsid w:val="00B44FEB"/>
    <w:rsid w:val="00B5003B"/>
    <w:rsid w:val="00B50F1E"/>
    <w:rsid w:val="00B52CC4"/>
    <w:rsid w:val="00B52FD5"/>
    <w:rsid w:val="00B549FF"/>
    <w:rsid w:val="00B5527A"/>
    <w:rsid w:val="00B57FDC"/>
    <w:rsid w:val="00B60471"/>
    <w:rsid w:val="00B60534"/>
    <w:rsid w:val="00B61652"/>
    <w:rsid w:val="00B61735"/>
    <w:rsid w:val="00B61865"/>
    <w:rsid w:val="00B66BA7"/>
    <w:rsid w:val="00B7330C"/>
    <w:rsid w:val="00B73C49"/>
    <w:rsid w:val="00B752B4"/>
    <w:rsid w:val="00B7586F"/>
    <w:rsid w:val="00B76957"/>
    <w:rsid w:val="00B769CE"/>
    <w:rsid w:val="00B805DB"/>
    <w:rsid w:val="00B828E6"/>
    <w:rsid w:val="00B83389"/>
    <w:rsid w:val="00B85D97"/>
    <w:rsid w:val="00B91D40"/>
    <w:rsid w:val="00B92879"/>
    <w:rsid w:val="00B9490D"/>
    <w:rsid w:val="00BA3116"/>
    <w:rsid w:val="00BA41D1"/>
    <w:rsid w:val="00BA482E"/>
    <w:rsid w:val="00BB1C65"/>
    <w:rsid w:val="00BB3668"/>
    <w:rsid w:val="00BB5D75"/>
    <w:rsid w:val="00BB6179"/>
    <w:rsid w:val="00BB6422"/>
    <w:rsid w:val="00BB7D85"/>
    <w:rsid w:val="00BC0187"/>
    <w:rsid w:val="00BC01E1"/>
    <w:rsid w:val="00BC2B1C"/>
    <w:rsid w:val="00BC3AD1"/>
    <w:rsid w:val="00BC5635"/>
    <w:rsid w:val="00BC71F7"/>
    <w:rsid w:val="00BC740C"/>
    <w:rsid w:val="00BD1DF0"/>
    <w:rsid w:val="00BD26EE"/>
    <w:rsid w:val="00BD4366"/>
    <w:rsid w:val="00BD4A4E"/>
    <w:rsid w:val="00BD7170"/>
    <w:rsid w:val="00BE0780"/>
    <w:rsid w:val="00BE23EA"/>
    <w:rsid w:val="00BE26FC"/>
    <w:rsid w:val="00BE3FC8"/>
    <w:rsid w:val="00BF05AD"/>
    <w:rsid w:val="00BF188A"/>
    <w:rsid w:val="00BF3B95"/>
    <w:rsid w:val="00BF42BE"/>
    <w:rsid w:val="00BF66EF"/>
    <w:rsid w:val="00BF69BF"/>
    <w:rsid w:val="00BF704A"/>
    <w:rsid w:val="00C000B4"/>
    <w:rsid w:val="00C01272"/>
    <w:rsid w:val="00C02D96"/>
    <w:rsid w:val="00C0472F"/>
    <w:rsid w:val="00C079AB"/>
    <w:rsid w:val="00C14227"/>
    <w:rsid w:val="00C16822"/>
    <w:rsid w:val="00C17018"/>
    <w:rsid w:val="00C21CB4"/>
    <w:rsid w:val="00C23F18"/>
    <w:rsid w:val="00C27820"/>
    <w:rsid w:val="00C30DA3"/>
    <w:rsid w:val="00C3406C"/>
    <w:rsid w:val="00C35771"/>
    <w:rsid w:val="00C375D5"/>
    <w:rsid w:val="00C41779"/>
    <w:rsid w:val="00C470D0"/>
    <w:rsid w:val="00C47E77"/>
    <w:rsid w:val="00C53142"/>
    <w:rsid w:val="00C60231"/>
    <w:rsid w:val="00C61955"/>
    <w:rsid w:val="00C620F3"/>
    <w:rsid w:val="00C72F0E"/>
    <w:rsid w:val="00C76982"/>
    <w:rsid w:val="00C76EFB"/>
    <w:rsid w:val="00C76F98"/>
    <w:rsid w:val="00C77E7A"/>
    <w:rsid w:val="00C8013E"/>
    <w:rsid w:val="00C8511B"/>
    <w:rsid w:val="00C8766F"/>
    <w:rsid w:val="00C87B33"/>
    <w:rsid w:val="00C904AA"/>
    <w:rsid w:val="00C9174C"/>
    <w:rsid w:val="00C92F12"/>
    <w:rsid w:val="00C940D2"/>
    <w:rsid w:val="00C96148"/>
    <w:rsid w:val="00C97504"/>
    <w:rsid w:val="00C97CE2"/>
    <w:rsid w:val="00CA0281"/>
    <w:rsid w:val="00CA19BF"/>
    <w:rsid w:val="00CA2346"/>
    <w:rsid w:val="00CA45C5"/>
    <w:rsid w:val="00CA6363"/>
    <w:rsid w:val="00CA70FA"/>
    <w:rsid w:val="00CB15E9"/>
    <w:rsid w:val="00CB47B9"/>
    <w:rsid w:val="00CC05E3"/>
    <w:rsid w:val="00CC2665"/>
    <w:rsid w:val="00CC26EA"/>
    <w:rsid w:val="00CC4E66"/>
    <w:rsid w:val="00CC6093"/>
    <w:rsid w:val="00CD1011"/>
    <w:rsid w:val="00CD37AF"/>
    <w:rsid w:val="00CD43F3"/>
    <w:rsid w:val="00CD51BA"/>
    <w:rsid w:val="00CD5A03"/>
    <w:rsid w:val="00CD6E23"/>
    <w:rsid w:val="00CE02AE"/>
    <w:rsid w:val="00CE0F22"/>
    <w:rsid w:val="00CE1E5E"/>
    <w:rsid w:val="00CE21D6"/>
    <w:rsid w:val="00CE3DF1"/>
    <w:rsid w:val="00CE42AB"/>
    <w:rsid w:val="00CF34FE"/>
    <w:rsid w:val="00CF4E5B"/>
    <w:rsid w:val="00D00C41"/>
    <w:rsid w:val="00D01BC7"/>
    <w:rsid w:val="00D02105"/>
    <w:rsid w:val="00D03D96"/>
    <w:rsid w:val="00D068ED"/>
    <w:rsid w:val="00D07CB6"/>
    <w:rsid w:val="00D10DDA"/>
    <w:rsid w:val="00D13A30"/>
    <w:rsid w:val="00D142AF"/>
    <w:rsid w:val="00D2183E"/>
    <w:rsid w:val="00D22621"/>
    <w:rsid w:val="00D275BB"/>
    <w:rsid w:val="00D33F9E"/>
    <w:rsid w:val="00D357E9"/>
    <w:rsid w:val="00D35B5F"/>
    <w:rsid w:val="00D371E0"/>
    <w:rsid w:val="00D407EF"/>
    <w:rsid w:val="00D44398"/>
    <w:rsid w:val="00D45FB4"/>
    <w:rsid w:val="00D52361"/>
    <w:rsid w:val="00D53B93"/>
    <w:rsid w:val="00D545B6"/>
    <w:rsid w:val="00D55098"/>
    <w:rsid w:val="00D625EB"/>
    <w:rsid w:val="00D62EC9"/>
    <w:rsid w:val="00D67376"/>
    <w:rsid w:val="00D711F0"/>
    <w:rsid w:val="00D72E1D"/>
    <w:rsid w:val="00D737CB"/>
    <w:rsid w:val="00D73FB7"/>
    <w:rsid w:val="00D76B2D"/>
    <w:rsid w:val="00D7734D"/>
    <w:rsid w:val="00D81976"/>
    <w:rsid w:val="00D821F0"/>
    <w:rsid w:val="00D92ED3"/>
    <w:rsid w:val="00D937C7"/>
    <w:rsid w:val="00D93D97"/>
    <w:rsid w:val="00D95145"/>
    <w:rsid w:val="00D9799E"/>
    <w:rsid w:val="00DA0C1B"/>
    <w:rsid w:val="00DA4068"/>
    <w:rsid w:val="00DA4F0C"/>
    <w:rsid w:val="00DA7276"/>
    <w:rsid w:val="00DB2A9C"/>
    <w:rsid w:val="00DB3B09"/>
    <w:rsid w:val="00DB41EC"/>
    <w:rsid w:val="00DB4C00"/>
    <w:rsid w:val="00DB4D47"/>
    <w:rsid w:val="00DC1306"/>
    <w:rsid w:val="00DC14D2"/>
    <w:rsid w:val="00DC33CD"/>
    <w:rsid w:val="00DC509E"/>
    <w:rsid w:val="00DC53E1"/>
    <w:rsid w:val="00DC6BC3"/>
    <w:rsid w:val="00DC7666"/>
    <w:rsid w:val="00DD1240"/>
    <w:rsid w:val="00DD3AF5"/>
    <w:rsid w:val="00DD43F3"/>
    <w:rsid w:val="00DD6625"/>
    <w:rsid w:val="00DE2415"/>
    <w:rsid w:val="00DE5205"/>
    <w:rsid w:val="00DE5A29"/>
    <w:rsid w:val="00DE6821"/>
    <w:rsid w:val="00DE6FBD"/>
    <w:rsid w:val="00DF15B0"/>
    <w:rsid w:val="00DF25A2"/>
    <w:rsid w:val="00DF7598"/>
    <w:rsid w:val="00E00236"/>
    <w:rsid w:val="00E01D59"/>
    <w:rsid w:val="00E01EAF"/>
    <w:rsid w:val="00E0257B"/>
    <w:rsid w:val="00E03EBB"/>
    <w:rsid w:val="00E06454"/>
    <w:rsid w:val="00E20037"/>
    <w:rsid w:val="00E2144C"/>
    <w:rsid w:val="00E220F0"/>
    <w:rsid w:val="00E23B6D"/>
    <w:rsid w:val="00E24725"/>
    <w:rsid w:val="00E25319"/>
    <w:rsid w:val="00E253CE"/>
    <w:rsid w:val="00E304EC"/>
    <w:rsid w:val="00E31C40"/>
    <w:rsid w:val="00E40906"/>
    <w:rsid w:val="00E414EA"/>
    <w:rsid w:val="00E4296B"/>
    <w:rsid w:val="00E452C1"/>
    <w:rsid w:val="00E46B4A"/>
    <w:rsid w:val="00E61807"/>
    <w:rsid w:val="00E62753"/>
    <w:rsid w:val="00E6394C"/>
    <w:rsid w:val="00E6414A"/>
    <w:rsid w:val="00E646FE"/>
    <w:rsid w:val="00E65BA8"/>
    <w:rsid w:val="00E66634"/>
    <w:rsid w:val="00E677DA"/>
    <w:rsid w:val="00E73555"/>
    <w:rsid w:val="00E77D07"/>
    <w:rsid w:val="00E815EB"/>
    <w:rsid w:val="00E83F84"/>
    <w:rsid w:val="00E8550E"/>
    <w:rsid w:val="00E85A8A"/>
    <w:rsid w:val="00E87B24"/>
    <w:rsid w:val="00E90719"/>
    <w:rsid w:val="00E907FB"/>
    <w:rsid w:val="00E926FA"/>
    <w:rsid w:val="00E95813"/>
    <w:rsid w:val="00E95C14"/>
    <w:rsid w:val="00E96964"/>
    <w:rsid w:val="00EA3AC6"/>
    <w:rsid w:val="00EA3BE8"/>
    <w:rsid w:val="00EA42A8"/>
    <w:rsid w:val="00EA56DD"/>
    <w:rsid w:val="00EA5C31"/>
    <w:rsid w:val="00EA693B"/>
    <w:rsid w:val="00EB1397"/>
    <w:rsid w:val="00EB143E"/>
    <w:rsid w:val="00EB249D"/>
    <w:rsid w:val="00EB2A1B"/>
    <w:rsid w:val="00EB374F"/>
    <w:rsid w:val="00EB49ED"/>
    <w:rsid w:val="00EB5DD0"/>
    <w:rsid w:val="00EB640D"/>
    <w:rsid w:val="00EC0854"/>
    <w:rsid w:val="00EC0E49"/>
    <w:rsid w:val="00EC28EC"/>
    <w:rsid w:val="00ED071B"/>
    <w:rsid w:val="00ED1498"/>
    <w:rsid w:val="00ED7E01"/>
    <w:rsid w:val="00EE039E"/>
    <w:rsid w:val="00EE2057"/>
    <w:rsid w:val="00EE3E55"/>
    <w:rsid w:val="00EE56EA"/>
    <w:rsid w:val="00EF167C"/>
    <w:rsid w:val="00EF32E8"/>
    <w:rsid w:val="00EF3D49"/>
    <w:rsid w:val="00EF43BD"/>
    <w:rsid w:val="00EF5141"/>
    <w:rsid w:val="00EF6201"/>
    <w:rsid w:val="00EF65B6"/>
    <w:rsid w:val="00EF678F"/>
    <w:rsid w:val="00EF79D4"/>
    <w:rsid w:val="00F0409C"/>
    <w:rsid w:val="00F0650F"/>
    <w:rsid w:val="00F1079C"/>
    <w:rsid w:val="00F1121E"/>
    <w:rsid w:val="00F11719"/>
    <w:rsid w:val="00F11932"/>
    <w:rsid w:val="00F1287B"/>
    <w:rsid w:val="00F162EB"/>
    <w:rsid w:val="00F16566"/>
    <w:rsid w:val="00F167AF"/>
    <w:rsid w:val="00F16EAF"/>
    <w:rsid w:val="00F17978"/>
    <w:rsid w:val="00F25CD1"/>
    <w:rsid w:val="00F26E71"/>
    <w:rsid w:val="00F31581"/>
    <w:rsid w:val="00F324AE"/>
    <w:rsid w:val="00F336B4"/>
    <w:rsid w:val="00F37296"/>
    <w:rsid w:val="00F4133D"/>
    <w:rsid w:val="00F42F2C"/>
    <w:rsid w:val="00F46F33"/>
    <w:rsid w:val="00F533FD"/>
    <w:rsid w:val="00F54E52"/>
    <w:rsid w:val="00F57673"/>
    <w:rsid w:val="00F57B70"/>
    <w:rsid w:val="00F6050B"/>
    <w:rsid w:val="00F6108B"/>
    <w:rsid w:val="00F63A57"/>
    <w:rsid w:val="00F674E6"/>
    <w:rsid w:val="00F70BD0"/>
    <w:rsid w:val="00F73DC8"/>
    <w:rsid w:val="00F75A5C"/>
    <w:rsid w:val="00F75C3F"/>
    <w:rsid w:val="00F76035"/>
    <w:rsid w:val="00F7645D"/>
    <w:rsid w:val="00F77FB3"/>
    <w:rsid w:val="00F82ABA"/>
    <w:rsid w:val="00F8443F"/>
    <w:rsid w:val="00F84493"/>
    <w:rsid w:val="00F8544D"/>
    <w:rsid w:val="00F862FD"/>
    <w:rsid w:val="00F86BCD"/>
    <w:rsid w:val="00F8792E"/>
    <w:rsid w:val="00F9077A"/>
    <w:rsid w:val="00F94696"/>
    <w:rsid w:val="00F95BE8"/>
    <w:rsid w:val="00F96A53"/>
    <w:rsid w:val="00FA1D1D"/>
    <w:rsid w:val="00FA4995"/>
    <w:rsid w:val="00FA4CD4"/>
    <w:rsid w:val="00FA524B"/>
    <w:rsid w:val="00FA7BBE"/>
    <w:rsid w:val="00FB0AC1"/>
    <w:rsid w:val="00FB0DF9"/>
    <w:rsid w:val="00FB11BB"/>
    <w:rsid w:val="00FB2776"/>
    <w:rsid w:val="00FB303B"/>
    <w:rsid w:val="00FB33DA"/>
    <w:rsid w:val="00FB35B2"/>
    <w:rsid w:val="00FB3C1A"/>
    <w:rsid w:val="00FB55D5"/>
    <w:rsid w:val="00FB59DD"/>
    <w:rsid w:val="00FB6C46"/>
    <w:rsid w:val="00FB6E05"/>
    <w:rsid w:val="00FB6FA2"/>
    <w:rsid w:val="00FC419E"/>
    <w:rsid w:val="00FC4699"/>
    <w:rsid w:val="00FC469D"/>
    <w:rsid w:val="00FC566B"/>
    <w:rsid w:val="00FD129E"/>
    <w:rsid w:val="00FD2F26"/>
    <w:rsid w:val="00FD340B"/>
    <w:rsid w:val="00FD3CC3"/>
    <w:rsid w:val="00FD5D83"/>
    <w:rsid w:val="00FE038E"/>
    <w:rsid w:val="00FE2186"/>
    <w:rsid w:val="00FE3661"/>
    <w:rsid w:val="00FE4177"/>
    <w:rsid w:val="00FF1086"/>
    <w:rsid w:val="00FF2413"/>
    <w:rsid w:val="00FF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B6A5"/>
  <w15:chartTrackingRefBased/>
  <w15:docId w15:val="{EC905E1C-A894-448C-998F-269AB389E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A6284C"/>
    <w:pPr>
      <w:spacing w:after="0" w:line="240" w:lineRule="auto"/>
    </w:pPr>
    <w:rPr>
      <w:rFonts w:ascii="Arial" w:hAnsi="Arial"/>
      <w:sz w:val="20"/>
      <w:szCs w:val="20"/>
    </w:rPr>
  </w:style>
  <w:style w:type="paragraph" w:styleId="Nadpis4">
    <w:name w:val="heading 4"/>
    <w:basedOn w:val="Normln"/>
    <w:link w:val="Nadpis4Char"/>
    <w:uiPriority w:val="9"/>
    <w:qFormat/>
    <w:rsid w:val="00B7586F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aliases w:val="UJEP-TEXT"/>
    <w:uiPriority w:val="1"/>
    <w:qFormat/>
    <w:rsid w:val="00A6284C"/>
    <w:pPr>
      <w:widowControl w:val="0"/>
      <w:spacing w:after="0" w:line="240" w:lineRule="auto"/>
      <w:jc w:val="both"/>
    </w:pPr>
    <w:rPr>
      <w:rFonts w:ascii="Arial Narrow" w:hAnsi="Arial Narrow"/>
      <w:szCs w:val="20"/>
    </w:rPr>
  </w:style>
  <w:style w:type="table" w:styleId="Mkatabulky">
    <w:name w:val="Table Grid"/>
    <w:basedOn w:val="Normlntabulka"/>
    <w:uiPriority w:val="39"/>
    <w:rsid w:val="00150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484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4846"/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045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045C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045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D10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1011"/>
  </w:style>
  <w:style w:type="character" w:customStyle="1" w:styleId="TextkomenteChar">
    <w:name w:val="Text komentáře Char"/>
    <w:basedOn w:val="Standardnpsmoodstavce"/>
    <w:link w:val="Textkomente"/>
    <w:uiPriority w:val="99"/>
    <w:rsid w:val="00CD1011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0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011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10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101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nhideWhenUsed/>
    <w:rsid w:val="00AF4443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5D3FB3"/>
    <w:pPr>
      <w:spacing w:after="0" w:line="240" w:lineRule="auto"/>
    </w:pPr>
    <w:rPr>
      <w:rFonts w:ascii="Arial" w:hAnsi="Arial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087ACC"/>
    <w:pPr>
      <w:spacing w:after="120" w:line="360" w:lineRule="auto"/>
      <w:ind w:left="720"/>
      <w:contextualSpacing/>
      <w:jc w:val="both"/>
    </w:pPr>
    <w:rPr>
      <w:rFonts w:ascii="Trebuchet MS" w:eastAsia="Times New Roman" w:hAnsi="Trebuchet MS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5B155E"/>
    <w:rPr>
      <w:rFonts w:ascii="Calibri" w:hAnsi="Calibri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5B155E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BE07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F66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B7586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7586F"/>
    <w:rPr>
      <w:b/>
      <w:bCs/>
    </w:rPr>
  </w:style>
  <w:style w:type="character" w:customStyle="1" w:styleId="OdstavecseseznamemChar">
    <w:name w:val="Odstavec se seznamem Char"/>
    <w:link w:val="Odstavecseseznamem"/>
    <w:uiPriority w:val="34"/>
    <w:rsid w:val="00CE3DF1"/>
    <w:rPr>
      <w:rFonts w:ascii="Trebuchet MS" w:eastAsia="Times New Roman" w:hAnsi="Trebuchet MS" w:cs="Times New Roman"/>
      <w:sz w:val="24"/>
      <w:szCs w:val="24"/>
      <w:lang w:eastAsia="cs-CZ"/>
    </w:rPr>
  </w:style>
  <w:style w:type="paragraph" w:customStyle="1" w:styleId="Standard">
    <w:name w:val="Standard"/>
    <w:rsid w:val="000C65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lang w:eastAsia="cs-CZ"/>
    </w:rPr>
  </w:style>
  <w:style w:type="character" w:customStyle="1" w:styleId="hps">
    <w:name w:val="hps"/>
    <w:basedOn w:val="Standardnpsmoodstavce"/>
    <w:rsid w:val="000C6557"/>
  </w:style>
  <w:style w:type="character" w:customStyle="1" w:styleId="2ldblah0cf64rqmha4vicd">
    <w:name w:val="_2ldblah0cf64rqmha4vicd"/>
    <w:basedOn w:val="Standardnpsmoodstavce"/>
    <w:rsid w:val="00C92F12"/>
  </w:style>
  <w:style w:type="paragraph" w:customStyle="1" w:styleId="paragraph">
    <w:name w:val="paragraph"/>
    <w:basedOn w:val="Normln"/>
    <w:rsid w:val="00FB3C1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io.cz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21D40-0C95-4A03-8EF9-ED5B0EABE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22</Pages>
  <Words>7164</Words>
  <Characters>42268</Characters>
  <Application>Microsoft Office Word</Application>
  <DocSecurity>0</DocSecurity>
  <Lines>352</Lines>
  <Paragraphs>98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CPP UJEP</Company>
  <LinksUpToDate>false</LinksUpToDate>
  <CharactersWithSpaces>49334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zukersteinj</dc:creator>
  <cp:keywords/>
  <dc:description/>
  <cp:lastModifiedBy>Uživatel</cp:lastModifiedBy>
  <cp:revision>8</cp:revision>
  <cp:lastPrinted>2019-02-12T13:50:00Z</cp:lastPrinted>
  <dcterms:created xsi:type="dcterms:W3CDTF">2021-09-16T16:57:00Z</dcterms:created>
  <dcterms:modified xsi:type="dcterms:W3CDTF">2021-09-17T21:01:00Z</dcterms:modified>
</cp:coreProperties>
</file>